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A478FA">
            <w:pPr>
              <w:pStyle w:val="Documenttype"/>
            </w:pPr>
            <w:bookmarkStart w:id="1" w:name="_Hlk66810758"/>
            <w:bookmarkStart w:id="2" w:name="_Hlk60299461"/>
            <w:bookmarkEnd w:id="1"/>
            <w:r w:rsidRPr="00F55AD7">
              <w:t>I</w:t>
            </w:r>
            <w:bookmarkStart w:id="3" w:name="_Ref446317644"/>
            <w:bookmarkEnd w:id="3"/>
            <w:r w:rsidRPr="00F55AD7">
              <w:t xml:space="preserve">ALA </w:t>
            </w:r>
            <w:r w:rsidR="0093492E" w:rsidRPr="00F55AD7">
              <w:t>G</w:t>
            </w:r>
            <w:r w:rsidR="00722236" w:rsidRPr="00F55AD7">
              <w:t>uideline</w:t>
            </w:r>
          </w:p>
        </w:tc>
      </w:tr>
      <w:bookmarkEnd w:id="2"/>
    </w:tbl>
    <w:p w14:paraId="11ABFCF1" w14:textId="5375BAD0" w:rsidR="008972C3" w:rsidRPr="00F55AD7" w:rsidRDefault="008972C3" w:rsidP="00A478FA"/>
    <w:p w14:paraId="0E135310" w14:textId="77777777" w:rsidR="00D74AE1" w:rsidRPr="00F55AD7" w:rsidRDefault="00D74AE1" w:rsidP="00A478FA"/>
    <w:p w14:paraId="1666586B" w14:textId="2589E9BF" w:rsidR="0093492E" w:rsidRPr="00F55AD7" w:rsidRDefault="004E0DBB" w:rsidP="00A478FA">
      <w:pPr>
        <w:pStyle w:val="Documentnumber"/>
      </w:pPr>
      <w:r>
        <w:t xml:space="preserve">DraFT </w:t>
      </w:r>
      <w:r w:rsidR="008700C4" w:rsidRPr="008700C4">
        <w:t>G1111</w:t>
      </w:r>
      <w:r w:rsidR="0074623B" w:rsidRPr="008700C4">
        <w:t>-</w:t>
      </w:r>
      <w:r w:rsidR="0074623B">
        <w:t xml:space="preserve">7 </w:t>
      </w:r>
    </w:p>
    <w:p w14:paraId="5D9DBE03" w14:textId="5BC7FB44" w:rsidR="00F85080" w:rsidRDefault="00F85080" w:rsidP="00092D51">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74623B">
        <w:rPr>
          <w:caps/>
          <w:color w:val="00558C"/>
          <w:sz w:val="50"/>
          <w:szCs w:val="50"/>
        </w:rPr>
        <w:t>radio direction finders</w:t>
      </w:r>
    </w:p>
    <w:p w14:paraId="7D876D3C" w14:textId="77777777" w:rsidR="00682A80" w:rsidRDefault="00682A80" w:rsidP="00092D51">
      <w:pPr>
        <w:rPr>
          <w:caps/>
          <w:color w:val="00558C"/>
          <w:sz w:val="28"/>
          <w:szCs w:val="28"/>
        </w:rPr>
      </w:pPr>
    </w:p>
    <w:p w14:paraId="2E137E66" w14:textId="29DE06E8" w:rsidR="00F85080" w:rsidRPr="00D740A5" w:rsidRDefault="005524FC" w:rsidP="00092D51">
      <w:r>
        <w:rPr>
          <w:caps/>
          <w:color w:val="00558C"/>
          <w:sz w:val="28"/>
          <w:szCs w:val="28"/>
        </w:rPr>
        <w:t>Functionality and performance specifications</w:t>
      </w:r>
    </w:p>
    <w:p w14:paraId="2C6E6347" w14:textId="265578D3" w:rsidR="004E0BBB" w:rsidRDefault="004E0BBB" w:rsidP="00092D51">
      <w:pPr>
        <w:rPr>
          <w:ins w:id="4" w:author="Jens Chr. Pedersen" w:date="2021-03-24T15:40:00Z"/>
        </w:rPr>
      </w:pPr>
    </w:p>
    <w:p w14:paraId="3808F25F" w14:textId="4A46F76F" w:rsidR="00EB769A" w:rsidRDefault="00EB769A" w:rsidP="00092D51">
      <w:pPr>
        <w:rPr>
          <w:ins w:id="5" w:author="Jens Chr. Pedersen" w:date="2021-03-24T15:40:00Z"/>
        </w:rPr>
      </w:pPr>
    </w:p>
    <w:p w14:paraId="1F8F3DC2" w14:textId="55410C8C" w:rsidR="00EB769A" w:rsidRDefault="00EB769A" w:rsidP="00092D51">
      <w:pPr>
        <w:rPr>
          <w:ins w:id="6" w:author="Jens Chr. Pedersen" w:date="2021-03-24T15:40:00Z"/>
        </w:rPr>
      </w:pPr>
    </w:p>
    <w:p w14:paraId="3B8B453B" w14:textId="68EBB143" w:rsidR="00EB769A" w:rsidRDefault="00EB769A" w:rsidP="00092D51">
      <w:pPr>
        <w:rPr>
          <w:ins w:id="7" w:author="Jens Chr. Pedersen" w:date="2021-03-24T15:40:00Z"/>
        </w:rPr>
      </w:pPr>
    </w:p>
    <w:p w14:paraId="34FC4676" w14:textId="4D27DEA7" w:rsidR="00EB769A" w:rsidRDefault="00EB769A" w:rsidP="00092D51">
      <w:pPr>
        <w:rPr>
          <w:ins w:id="8" w:author="Jens Chr. Pedersen" w:date="2021-03-24T15:40:00Z"/>
        </w:rPr>
      </w:pPr>
    </w:p>
    <w:p w14:paraId="0D9598F1" w14:textId="3F191B16" w:rsidR="00EB769A" w:rsidRDefault="00EB769A" w:rsidP="00092D51">
      <w:pPr>
        <w:rPr>
          <w:ins w:id="9" w:author="Jens Chr. Pedersen" w:date="2021-03-24T15:40:00Z"/>
        </w:rPr>
      </w:pPr>
    </w:p>
    <w:p w14:paraId="4130E40C" w14:textId="0BA97E06" w:rsidR="00EB769A" w:rsidRDefault="00EB769A" w:rsidP="00092D51">
      <w:pPr>
        <w:rPr>
          <w:ins w:id="10" w:author="Jens Chr. Pedersen" w:date="2021-03-24T15:40:00Z"/>
        </w:rPr>
      </w:pPr>
    </w:p>
    <w:p w14:paraId="0054619C" w14:textId="77777777" w:rsidR="00EB769A" w:rsidRPr="00F55AD7" w:rsidRDefault="00EB769A" w:rsidP="00092D51"/>
    <w:p w14:paraId="21E3716A" w14:textId="77777777" w:rsidR="004E0BBB" w:rsidRPr="00F55AD7" w:rsidRDefault="004E0BBB" w:rsidP="00092D51"/>
    <w:p w14:paraId="628CFB07" w14:textId="7F3A223F" w:rsidR="007C465E" w:rsidRPr="006F11F3" w:rsidRDefault="006F11F3" w:rsidP="00092D51">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74623B">
        <w:rPr>
          <w:color w:val="FF0000"/>
          <w:sz w:val="28"/>
          <w:szCs w:val="36"/>
        </w:rPr>
        <w:t>51</w:t>
      </w:r>
      <w:r w:rsidR="0074623B" w:rsidRPr="006F11F3">
        <w:rPr>
          <w:color w:val="FF0000"/>
          <w:sz w:val="28"/>
          <w:szCs w:val="36"/>
        </w:rPr>
        <w:t xml:space="preserve"> </w:t>
      </w:r>
    </w:p>
    <w:p w14:paraId="78CCD9F8" w14:textId="41084199" w:rsidR="00A47F37" w:rsidRDefault="00A47F37" w:rsidP="00092D51">
      <w:pPr>
        <w:rPr>
          <w:ins w:id="11" w:author="Jens Chr. Pedersen" w:date="2021-03-24T15:40:00Z"/>
          <w:sz w:val="28"/>
          <w:szCs w:val="36"/>
        </w:rPr>
      </w:pPr>
    </w:p>
    <w:p w14:paraId="74C972F4" w14:textId="554B6A93" w:rsidR="00EB769A" w:rsidRDefault="00EB769A" w:rsidP="00092D51">
      <w:pPr>
        <w:rPr>
          <w:ins w:id="12" w:author="Jens Chr. Pedersen" w:date="2021-03-24T15:40:00Z"/>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C00B682" w:rsidR="004E0BBB" w:rsidRPr="00F55AD7" w:rsidRDefault="002735DD" w:rsidP="00092D51">
      <w:pPr>
        <w:pStyle w:val="Editionnumber"/>
      </w:pPr>
      <w:r>
        <w:t xml:space="preserve">Edition </w:t>
      </w:r>
      <w:r w:rsidR="0074623B">
        <w:t>1</w:t>
      </w:r>
      <w:r>
        <w:t>.</w:t>
      </w:r>
      <w:r w:rsidR="0074623B">
        <w:t>0</w:t>
      </w:r>
    </w:p>
    <w:p w14:paraId="6ACE54B7" w14:textId="33674783" w:rsidR="004E0BBB" w:rsidRDefault="002735DD" w:rsidP="00092D51">
      <w:pPr>
        <w:pStyle w:val="Documentdate"/>
      </w:pPr>
      <w:r>
        <w:t>Date (of approval by Council)</w:t>
      </w:r>
    </w:p>
    <w:p w14:paraId="7D0B2951" w14:textId="01AFA2AE" w:rsidR="00BC27F6" w:rsidRDefault="00BC27F6" w:rsidP="00092D51"/>
    <w:p w14:paraId="0894D137" w14:textId="598B320E"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gramStart"/>
      <w:r w:rsidRPr="00844B35">
        <w:t>urn:mrn</w:t>
      </w:r>
      <w:proofErr w:type="gramEnd"/>
      <w:r w:rsidRPr="00844B35">
        <w:t>:iala:pub:g</w:t>
      </w:r>
      <w:r w:rsidR="000654C2">
        <w:t>1111-</w:t>
      </w:r>
      <w:r w:rsidR="00503992">
        <w:t>#</w:t>
      </w:r>
      <w:r w:rsidR="00215772">
        <w:t>(</w:t>
      </w:r>
      <w:r w:rsidR="00A47F37">
        <w:t>2’nd</w:t>
      </w:r>
      <w:r w:rsidR="00215772">
        <w:t xml:space="preserve"> draft)</w:t>
      </w:r>
    </w:p>
    <w:p w14:paraId="502AF1A3" w14:textId="295D1F08" w:rsidR="00914E26" w:rsidRPr="00F55AD7" w:rsidRDefault="00914E26" w:rsidP="001659D8">
      <w:pPr>
        <w:pStyle w:val="BodyText"/>
        <w:jc w:val="lef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A478FA">
            <w:pPr>
              <w:pStyle w:val="Tabletext"/>
            </w:pPr>
          </w:p>
        </w:tc>
        <w:tc>
          <w:tcPr>
            <w:tcW w:w="6025" w:type="dxa"/>
            <w:vAlign w:val="center"/>
          </w:tcPr>
          <w:p w14:paraId="7B2A3506" w14:textId="77777777" w:rsidR="0074623B" w:rsidRPr="00202340" w:rsidRDefault="0074623B" w:rsidP="00092D51">
            <w:pPr>
              <w:pStyle w:val="Tabletext"/>
              <w:ind w:left="0"/>
              <w:rPr>
                <w:sz w:val="22"/>
              </w:rPr>
            </w:pPr>
            <w:r w:rsidRPr="00202340">
              <w:rPr>
                <w:sz w:val="22"/>
              </w:rPr>
              <w:t>Edition 1.0</w:t>
            </w:r>
          </w:p>
          <w:p w14:paraId="1D4129C8" w14:textId="3DCCD30D" w:rsidR="0074623B" w:rsidRDefault="0074623B" w:rsidP="00092D51">
            <w:pPr>
              <w:pStyle w:val="BodyText"/>
              <w:jc w:val="left"/>
            </w:pPr>
            <w:r w:rsidRPr="00202340">
              <w:t xml:space="preserve">This document originates from IALA Guideline G1111 (ed 2015), which has been redeveloped as the G1111 series of guidelines concerning </w:t>
            </w:r>
            <w:r>
              <w:t>e</w:t>
            </w:r>
            <w:r w:rsidRPr="005839FD">
              <w:t xml:space="preserve">stablishing </w:t>
            </w:r>
            <w:r>
              <w:t>f</w:t>
            </w:r>
            <w:r w:rsidRPr="005839FD">
              <w:t xml:space="preserve">unctional &amp; </w:t>
            </w:r>
            <w:r>
              <w:t>p</w:t>
            </w:r>
            <w:r w:rsidRPr="005839FD">
              <w:t xml:space="preserve">erformance </w:t>
            </w:r>
            <w:r>
              <w:t>r</w:t>
            </w:r>
            <w:r w:rsidRPr="005839FD">
              <w:t>equirements for VTS Systems</w:t>
            </w:r>
            <w:r>
              <w:t>. Document revisions include document structure realignment and verification of currency and accuracy of the content.</w:t>
            </w:r>
          </w:p>
          <w:p w14:paraId="384AF95D" w14:textId="671A688F" w:rsidR="00914E26" w:rsidRPr="00CB7D0F" w:rsidRDefault="00914E26" w:rsidP="00092D51">
            <w:pPr>
              <w:pStyle w:val="Tabletext"/>
            </w:pPr>
          </w:p>
        </w:tc>
        <w:tc>
          <w:tcPr>
            <w:tcW w:w="2552" w:type="dxa"/>
            <w:vAlign w:val="center"/>
          </w:tcPr>
          <w:p w14:paraId="2F4D3410" w14:textId="4B00808C" w:rsidR="00914E26" w:rsidRPr="00CB7D0F" w:rsidRDefault="00914E26" w:rsidP="00092D51">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A478FA">
            <w:pPr>
              <w:pStyle w:val="Tabletext"/>
            </w:pPr>
          </w:p>
        </w:tc>
        <w:tc>
          <w:tcPr>
            <w:tcW w:w="6025" w:type="dxa"/>
            <w:vAlign w:val="center"/>
          </w:tcPr>
          <w:p w14:paraId="68744822" w14:textId="77777777" w:rsidR="00914E26" w:rsidRPr="00CB7D0F" w:rsidRDefault="00914E26" w:rsidP="00092D51">
            <w:pPr>
              <w:pStyle w:val="Tabletext"/>
            </w:pPr>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pPr>
        <w:pStyle w:val="BodyText"/>
        <w:jc w:val="lef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Change w:id="15" w:author="Dunn, Karen" w:date="2021-09-24T14:50:00Z">
          <w:pPr>
            <w:pStyle w:val="BodyText"/>
          </w:pPr>
        </w:pPrChange>
      </w:pPr>
    </w:p>
    <w:p w14:paraId="2BA9FAF9" w14:textId="0D20469D" w:rsidR="00DD6921" w:rsidRDefault="00435517">
      <w:pPr>
        <w:pStyle w:val="TOC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r w:rsidR="00DD6921" w:rsidRPr="00D12967">
        <w:t>1.</w:t>
      </w:r>
      <w:r w:rsidR="00DD6921">
        <w:rPr>
          <w:rFonts w:eastAsiaTheme="minorEastAsia"/>
          <w:b w:val="0"/>
          <w:caps w:val="0"/>
          <w:color w:val="auto"/>
          <w:lang w:val="en-US"/>
        </w:rPr>
        <w:tab/>
      </w:r>
      <w:r w:rsidR="00DD6921">
        <w:t>INTRODUCTION</w:t>
      </w:r>
      <w:r w:rsidR="00DD6921">
        <w:tab/>
      </w:r>
      <w:r w:rsidR="00DD6921">
        <w:fldChar w:fldCharType="begin"/>
      </w:r>
      <w:r w:rsidR="00DD6921">
        <w:instrText xml:space="preserve"> PAGEREF _Toc83581160 \h </w:instrText>
      </w:r>
      <w:r w:rsidR="00DD6921">
        <w:fldChar w:fldCharType="separate"/>
      </w:r>
      <w:r w:rsidR="00DD6921">
        <w:t>4</w:t>
      </w:r>
      <w:r w:rsidR="00DD6921">
        <w:fldChar w:fldCharType="end"/>
      </w:r>
    </w:p>
    <w:p w14:paraId="330DF39B" w14:textId="0230C836" w:rsidR="00DD6921" w:rsidRDefault="00DD6921" w:rsidP="00DD6921">
      <w:pPr>
        <w:pStyle w:val="TOC2"/>
        <w:rPr>
          <w:rFonts w:eastAsiaTheme="minorEastAsia"/>
          <w:color w:val="auto"/>
          <w:lang w:val="en-US"/>
        </w:rPr>
      </w:pPr>
      <w:r>
        <w:t>1.1.</w:t>
      </w:r>
      <w:r>
        <w:rPr>
          <w:rFonts w:eastAsiaTheme="minorEastAsia"/>
          <w:color w:val="auto"/>
          <w:lang w:val="en-US"/>
        </w:rPr>
        <w:tab/>
      </w:r>
      <w:r>
        <w:t>The IALA G1111 guideline series</w:t>
      </w:r>
      <w:r>
        <w:tab/>
      </w:r>
      <w:r>
        <w:fldChar w:fldCharType="begin"/>
      </w:r>
      <w:r>
        <w:instrText xml:space="preserve"> PAGEREF _Toc83581161 \h </w:instrText>
      </w:r>
      <w:r>
        <w:fldChar w:fldCharType="separate"/>
      </w:r>
      <w:r>
        <w:t>4</w:t>
      </w:r>
      <w:r>
        <w:fldChar w:fldCharType="end"/>
      </w:r>
    </w:p>
    <w:p w14:paraId="39475049" w14:textId="42391803" w:rsidR="00DD6921" w:rsidRDefault="00DD6921">
      <w:pPr>
        <w:pStyle w:val="TOC1"/>
        <w:rPr>
          <w:rFonts w:eastAsiaTheme="minorEastAsia"/>
          <w:b w:val="0"/>
          <w:caps w:val="0"/>
          <w:color w:val="auto"/>
          <w:lang w:val="en-US"/>
        </w:rPr>
      </w:pPr>
      <w:r w:rsidRPr="00D12967">
        <w:t>2.</w:t>
      </w:r>
      <w:r>
        <w:rPr>
          <w:rFonts w:eastAsiaTheme="minorEastAsia"/>
          <w:b w:val="0"/>
          <w:caps w:val="0"/>
          <w:color w:val="auto"/>
          <w:lang w:val="en-US"/>
        </w:rPr>
        <w:tab/>
      </w:r>
      <w:r>
        <w:t>DEFINITIONS</w:t>
      </w:r>
      <w:r>
        <w:tab/>
      </w:r>
      <w:r>
        <w:fldChar w:fldCharType="begin"/>
      </w:r>
      <w:r>
        <w:instrText xml:space="preserve"> PAGEREF _Toc83581162 \h </w:instrText>
      </w:r>
      <w:r>
        <w:fldChar w:fldCharType="separate"/>
      </w:r>
      <w:r>
        <w:t>5</w:t>
      </w:r>
      <w:r>
        <w:fldChar w:fldCharType="end"/>
      </w:r>
    </w:p>
    <w:p w14:paraId="7FDFC53A" w14:textId="579AC94D" w:rsidR="00DD6921" w:rsidRDefault="00DD6921" w:rsidP="00DD6921">
      <w:pPr>
        <w:pStyle w:val="TOC2"/>
        <w:rPr>
          <w:rFonts w:eastAsiaTheme="minorEastAsia"/>
          <w:color w:val="auto"/>
          <w:lang w:val="en-US"/>
        </w:rPr>
      </w:pPr>
      <w:r>
        <w:t>2.1.</w:t>
      </w:r>
      <w:r>
        <w:rPr>
          <w:rFonts w:eastAsiaTheme="minorEastAsia"/>
          <w:color w:val="auto"/>
          <w:lang w:val="en-US"/>
        </w:rPr>
        <w:tab/>
      </w:r>
      <w:r>
        <w:t>General Terms</w:t>
      </w:r>
      <w:r>
        <w:tab/>
      </w:r>
      <w:r>
        <w:fldChar w:fldCharType="begin"/>
      </w:r>
      <w:r>
        <w:instrText xml:space="preserve"> PAGEREF _Toc83581163 \h </w:instrText>
      </w:r>
      <w:r>
        <w:fldChar w:fldCharType="separate"/>
      </w:r>
      <w:r>
        <w:t>5</w:t>
      </w:r>
      <w:r>
        <w:fldChar w:fldCharType="end"/>
      </w:r>
    </w:p>
    <w:p w14:paraId="469E3190" w14:textId="47E1C2DB" w:rsidR="00DD6921" w:rsidRDefault="00DD6921" w:rsidP="00DD6921">
      <w:pPr>
        <w:pStyle w:val="TOC2"/>
        <w:rPr>
          <w:rFonts w:eastAsiaTheme="minorEastAsia"/>
          <w:color w:val="auto"/>
          <w:lang w:val="en-US"/>
        </w:rPr>
      </w:pPr>
      <w:r>
        <w:t>2.2.</w:t>
      </w:r>
      <w:r>
        <w:rPr>
          <w:rFonts w:eastAsiaTheme="minorEastAsia"/>
          <w:color w:val="auto"/>
          <w:lang w:val="en-US"/>
        </w:rPr>
        <w:tab/>
      </w:r>
      <w:r>
        <w:t>Specific Terms</w:t>
      </w:r>
      <w:r>
        <w:tab/>
      </w:r>
      <w:r>
        <w:fldChar w:fldCharType="begin"/>
      </w:r>
      <w:r>
        <w:instrText xml:space="preserve"> PAGEREF _Toc83581164 \h </w:instrText>
      </w:r>
      <w:r>
        <w:fldChar w:fldCharType="separate"/>
      </w:r>
      <w:r>
        <w:t>5</w:t>
      </w:r>
      <w:r>
        <w:fldChar w:fldCharType="end"/>
      </w:r>
    </w:p>
    <w:p w14:paraId="3DE045F1" w14:textId="29098834" w:rsidR="00DD6921" w:rsidRDefault="00DD6921" w:rsidP="00DD6921">
      <w:pPr>
        <w:pStyle w:val="TOC2"/>
        <w:rPr>
          <w:rFonts w:eastAsiaTheme="minorEastAsia"/>
          <w:color w:val="auto"/>
          <w:lang w:val="en-US"/>
        </w:rPr>
      </w:pPr>
      <w:r>
        <w:t>2.3.</w:t>
      </w:r>
      <w:r>
        <w:rPr>
          <w:rFonts w:eastAsiaTheme="minorEastAsia"/>
          <w:color w:val="auto"/>
          <w:lang w:val="en-US"/>
        </w:rPr>
        <w:tab/>
      </w:r>
      <w:r>
        <w:t>Specific IALA Definitions</w:t>
      </w:r>
      <w:r>
        <w:tab/>
      </w:r>
      <w:r>
        <w:fldChar w:fldCharType="begin"/>
      </w:r>
      <w:r>
        <w:instrText xml:space="preserve"> PAGEREF _Toc83581165 \h </w:instrText>
      </w:r>
      <w:r>
        <w:fldChar w:fldCharType="separate"/>
      </w:r>
      <w:r>
        <w:t>5</w:t>
      </w:r>
      <w:r>
        <w:fldChar w:fldCharType="end"/>
      </w:r>
    </w:p>
    <w:p w14:paraId="5FE80637" w14:textId="7A007EF6" w:rsidR="00DD6921" w:rsidRDefault="00DD6921">
      <w:pPr>
        <w:pStyle w:val="TOC1"/>
        <w:rPr>
          <w:rFonts w:eastAsiaTheme="minorEastAsia"/>
          <w:b w:val="0"/>
          <w:caps w:val="0"/>
          <w:color w:val="auto"/>
          <w:lang w:val="en-US"/>
        </w:rPr>
      </w:pPr>
      <w:r w:rsidRPr="00D12967">
        <w:t>3.</w:t>
      </w:r>
      <w:r>
        <w:rPr>
          <w:rFonts w:eastAsiaTheme="minorEastAsia"/>
          <w:b w:val="0"/>
          <w:caps w:val="0"/>
          <w:color w:val="auto"/>
          <w:lang w:val="en-US"/>
        </w:rPr>
        <w:tab/>
      </w:r>
      <w:r>
        <w:t>References</w:t>
      </w:r>
      <w:r>
        <w:tab/>
      </w:r>
      <w:r>
        <w:fldChar w:fldCharType="begin"/>
      </w:r>
      <w:r>
        <w:instrText xml:space="preserve"> PAGEREF _Toc83581166 \h </w:instrText>
      </w:r>
      <w:r>
        <w:fldChar w:fldCharType="separate"/>
      </w:r>
      <w:r>
        <w:t>5</w:t>
      </w:r>
      <w:r>
        <w:fldChar w:fldCharType="end"/>
      </w:r>
    </w:p>
    <w:p w14:paraId="634359C0" w14:textId="70185B7C" w:rsidR="00DD6921" w:rsidRDefault="00DD6921">
      <w:pPr>
        <w:pStyle w:val="TOC1"/>
        <w:rPr>
          <w:rFonts w:eastAsiaTheme="minorEastAsia"/>
          <w:b w:val="0"/>
          <w:caps w:val="0"/>
          <w:color w:val="auto"/>
          <w:lang w:val="en-US"/>
        </w:rPr>
      </w:pPr>
      <w:r w:rsidRPr="00D12967">
        <w:t>4.</w:t>
      </w:r>
      <w:r>
        <w:rPr>
          <w:rFonts w:eastAsiaTheme="minorEastAsia"/>
          <w:b w:val="0"/>
          <w:caps w:val="0"/>
          <w:color w:val="auto"/>
          <w:lang w:val="en-US"/>
        </w:rPr>
        <w:tab/>
      </w:r>
      <w:r>
        <w:t>Abbreviations</w:t>
      </w:r>
      <w:r>
        <w:tab/>
      </w:r>
      <w:r>
        <w:fldChar w:fldCharType="begin"/>
      </w:r>
      <w:r>
        <w:instrText xml:space="preserve"> PAGEREF _Toc83581167 \h </w:instrText>
      </w:r>
      <w:r>
        <w:fldChar w:fldCharType="separate"/>
      </w:r>
      <w:r>
        <w:t>5</w:t>
      </w:r>
      <w:r>
        <w:fldChar w:fldCharType="end"/>
      </w:r>
    </w:p>
    <w:p w14:paraId="29D6F890" w14:textId="57BA7CB2" w:rsidR="00DD6921" w:rsidRDefault="00DD6921">
      <w:pPr>
        <w:pStyle w:val="TOC1"/>
        <w:rPr>
          <w:rFonts w:eastAsiaTheme="minorEastAsia"/>
          <w:b w:val="0"/>
          <w:caps w:val="0"/>
          <w:color w:val="auto"/>
          <w:lang w:val="en-US"/>
        </w:rPr>
      </w:pPr>
      <w:r w:rsidRPr="00D12967">
        <w:t>5.</w:t>
      </w:r>
      <w:r>
        <w:rPr>
          <w:rFonts w:eastAsiaTheme="minorEastAsia"/>
          <w:b w:val="0"/>
          <w:caps w:val="0"/>
          <w:color w:val="auto"/>
          <w:lang w:val="en-US"/>
        </w:rPr>
        <w:tab/>
      </w:r>
      <w:r>
        <w:t>Operational Overview</w:t>
      </w:r>
      <w:r>
        <w:tab/>
      </w:r>
      <w:r>
        <w:fldChar w:fldCharType="begin"/>
      </w:r>
      <w:r>
        <w:instrText xml:space="preserve"> PAGEREF _Toc83581168 \h </w:instrText>
      </w:r>
      <w:r>
        <w:fldChar w:fldCharType="separate"/>
      </w:r>
      <w:r>
        <w:t>6</w:t>
      </w:r>
      <w:r>
        <w:fldChar w:fldCharType="end"/>
      </w:r>
    </w:p>
    <w:p w14:paraId="370A6FAD" w14:textId="20F94699" w:rsidR="00DD6921" w:rsidRDefault="00DD6921" w:rsidP="00DD6921">
      <w:pPr>
        <w:pStyle w:val="TOC2"/>
        <w:rPr>
          <w:rFonts w:eastAsiaTheme="minorEastAsia"/>
          <w:color w:val="auto"/>
          <w:lang w:val="en-US"/>
        </w:rPr>
      </w:pPr>
      <w:r>
        <w:t>5.1.</w:t>
      </w:r>
      <w:r>
        <w:rPr>
          <w:rFonts w:eastAsiaTheme="minorEastAsia"/>
          <w:color w:val="auto"/>
          <w:lang w:val="en-US"/>
        </w:rPr>
        <w:tab/>
      </w:r>
      <w:r>
        <w:t>Areas of Coverage</w:t>
      </w:r>
      <w:r>
        <w:tab/>
      </w:r>
      <w:r>
        <w:fldChar w:fldCharType="begin"/>
      </w:r>
      <w:r>
        <w:instrText xml:space="preserve"> PAGEREF _Toc83581169 \h </w:instrText>
      </w:r>
      <w:r>
        <w:fldChar w:fldCharType="separate"/>
      </w:r>
      <w:r>
        <w:t>6</w:t>
      </w:r>
      <w:r>
        <w:fldChar w:fldCharType="end"/>
      </w:r>
    </w:p>
    <w:p w14:paraId="266AFEA4" w14:textId="229148B9" w:rsidR="00DD6921" w:rsidRDefault="00DD6921" w:rsidP="00DD6921">
      <w:pPr>
        <w:pStyle w:val="TOC2"/>
        <w:rPr>
          <w:rFonts w:eastAsiaTheme="minorEastAsia"/>
          <w:color w:val="auto"/>
          <w:lang w:val="en-US"/>
        </w:rPr>
      </w:pPr>
      <w:r>
        <w:t>5.2.</w:t>
      </w:r>
      <w:r>
        <w:rPr>
          <w:rFonts w:eastAsiaTheme="minorEastAsia"/>
          <w:color w:val="auto"/>
          <w:lang w:val="en-US"/>
        </w:rPr>
        <w:tab/>
      </w:r>
      <w:r>
        <w:t>Bearing Accuracy</w:t>
      </w:r>
      <w:r>
        <w:tab/>
      </w:r>
      <w:r>
        <w:fldChar w:fldCharType="begin"/>
      </w:r>
      <w:r>
        <w:instrText xml:space="preserve"> PAGEREF _Toc83581170 \h </w:instrText>
      </w:r>
      <w:r>
        <w:fldChar w:fldCharType="separate"/>
      </w:r>
      <w:r>
        <w:t>7</w:t>
      </w:r>
      <w:r>
        <w:fldChar w:fldCharType="end"/>
      </w:r>
    </w:p>
    <w:p w14:paraId="71B7954B" w14:textId="6F8BC68C" w:rsidR="00DD6921" w:rsidRDefault="00DD6921" w:rsidP="00DD6921">
      <w:pPr>
        <w:pStyle w:val="TOC2"/>
        <w:rPr>
          <w:rFonts w:eastAsiaTheme="minorEastAsia"/>
          <w:color w:val="auto"/>
          <w:lang w:val="en-US"/>
        </w:rPr>
      </w:pPr>
      <w:r>
        <w:t>5.3.</w:t>
      </w:r>
      <w:r>
        <w:rPr>
          <w:rFonts w:eastAsiaTheme="minorEastAsia"/>
          <w:color w:val="auto"/>
          <w:lang w:val="en-US"/>
        </w:rPr>
        <w:tab/>
      </w:r>
      <w:r>
        <w:t>Frequency Range</w:t>
      </w:r>
      <w:r>
        <w:tab/>
      </w:r>
      <w:r>
        <w:fldChar w:fldCharType="begin"/>
      </w:r>
      <w:r>
        <w:instrText xml:space="preserve"> PAGEREF _Toc83581171 \h </w:instrText>
      </w:r>
      <w:r>
        <w:fldChar w:fldCharType="separate"/>
      </w:r>
      <w:r>
        <w:t>8</w:t>
      </w:r>
      <w:r>
        <w:fldChar w:fldCharType="end"/>
      </w:r>
    </w:p>
    <w:p w14:paraId="2AE75589" w14:textId="175BFB93" w:rsidR="00DD6921" w:rsidRDefault="00DD6921" w:rsidP="00DD6921">
      <w:pPr>
        <w:pStyle w:val="TOC2"/>
        <w:rPr>
          <w:rFonts w:eastAsiaTheme="minorEastAsia"/>
          <w:color w:val="auto"/>
          <w:lang w:val="en-US"/>
        </w:rPr>
      </w:pPr>
      <w:r>
        <w:t>5.4.</w:t>
      </w:r>
      <w:r>
        <w:rPr>
          <w:rFonts w:eastAsiaTheme="minorEastAsia"/>
          <w:color w:val="auto"/>
          <w:lang w:val="en-US"/>
        </w:rPr>
        <w:tab/>
      </w:r>
      <w:r>
        <w:t>Number of Simultaneously Monitored VHF Channels</w:t>
      </w:r>
      <w:r>
        <w:tab/>
      </w:r>
      <w:r>
        <w:fldChar w:fldCharType="begin"/>
      </w:r>
      <w:r>
        <w:instrText xml:space="preserve"> PAGEREF _Toc83581172 \h </w:instrText>
      </w:r>
      <w:r>
        <w:fldChar w:fldCharType="separate"/>
      </w:r>
      <w:r>
        <w:t>8</w:t>
      </w:r>
      <w:r>
        <w:fldChar w:fldCharType="end"/>
      </w:r>
    </w:p>
    <w:p w14:paraId="07C922D8" w14:textId="69D81CEB" w:rsidR="00DD6921" w:rsidRDefault="00DD6921">
      <w:pPr>
        <w:pStyle w:val="TOC1"/>
        <w:rPr>
          <w:rFonts w:eastAsiaTheme="minorEastAsia"/>
          <w:b w:val="0"/>
          <w:caps w:val="0"/>
          <w:color w:val="auto"/>
          <w:lang w:val="en-US"/>
        </w:rPr>
      </w:pPr>
      <w:r w:rsidRPr="00D12967">
        <w:t>6.</w:t>
      </w:r>
      <w:r>
        <w:rPr>
          <w:rFonts w:eastAsiaTheme="minorEastAsia"/>
          <w:b w:val="0"/>
          <w:caps w:val="0"/>
          <w:color w:val="auto"/>
          <w:lang w:val="en-US"/>
        </w:rPr>
        <w:tab/>
      </w:r>
      <w:r>
        <w:t>Producing Functional and Performance requirements</w:t>
      </w:r>
      <w:r>
        <w:tab/>
      </w:r>
      <w:r>
        <w:fldChar w:fldCharType="begin"/>
      </w:r>
      <w:r>
        <w:instrText xml:space="preserve"> PAGEREF _Toc83581173 \h </w:instrText>
      </w:r>
      <w:r>
        <w:fldChar w:fldCharType="separate"/>
      </w:r>
      <w:r>
        <w:t>8</w:t>
      </w:r>
      <w:r>
        <w:fldChar w:fldCharType="end"/>
      </w:r>
    </w:p>
    <w:p w14:paraId="4A4A632D" w14:textId="3E72E41C" w:rsidR="00DD6921" w:rsidRDefault="00DD6921" w:rsidP="00DD6921">
      <w:pPr>
        <w:pStyle w:val="TOC2"/>
        <w:rPr>
          <w:rFonts w:eastAsiaTheme="minorEastAsia"/>
          <w:color w:val="auto"/>
          <w:lang w:val="en-US"/>
        </w:rPr>
      </w:pPr>
      <w:r>
        <w:t>6.1.</w:t>
      </w:r>
      <w:r>
        <w:rPr>
          <w:rFonts w:eastAsiaTheme="minorEastAsia"/>
          <w:color w:val="auto"/>
          <w:lang w:val="en-US"/>
        </w:rPr>
        <w:tab/>
      </w:r>
      <w:r>
        <w:t>VHF Channel Management</w:t>
      </w:r>
      <w:r>
        <w:tab/>
      </w:r>
      <w:r>
        <w:fldChar w:fldCharType="begin"/>
      </w:r>
      <w:r>
        <w:instrText xml:space="preserve"> PAGEREF _Toc83581174 \h </w:instrText>
      </w:r>
      <w:r>
        <w:fldChar w:fldCharType="separate"/>
      </w:r>
      <w:r>
        <w:t>8</w:t>
      </w:r>
      <w:r>
        <w:fldChar w:fldCharType="end"/>
      </w:r>
    </w:p>
    <w:p w14:paraId="22CBA3B8" w14:textId="37560A52" w:rsidR="00DD6921" w:rsidRDefault="00DD6921" w:rsidP="00DD6921">
      <w:pPr>
        <w:pStyle w:val="TOC2"/>
        <w:rPr>
          <w:rFonts w:eastAsiaTheme="minorEastAsia"/>
          <w:color w:val="auto"/>
          <w:lang w:val="en-US"/>
        </w:rPr>
      </w:pPr>
      <w:r>
        <w:t>6.2.</w:t>
      </w:r>
      <w:r>
        <w:rPr>
          <w:rFonts w:eastAsiaTheme="minorEastAsia"/>
          <w:color w:val="auto"/>
          <w:lang w:val="en-US"/>
        </w:rPr>
        <w:tab/>
      </w:r>
      <w:r>
        <w:t>SAR Functionality</w:t>
      </w:r>
      <w:r>
        <w:tab/>
      </w:r>
      <w:r>
        <w:fldChar w:fldCharType="begin"/>
      </w:r>
      <w:r>
        <w:instrText xml:space="preserve"> PAGEREF _Toc83581175 \h </w:instrText>
      </w:r>
      <w:r>
        <w:fldChar w:fldCharType="separate"/>
      </w:r>
      <w:r>
        <w:t>8</w:t>
      </w:r>
      <w:r>
        <w:fldChar w:fldCharType="end"/>
      </w:r>
    </w:p>
    <w:p w14:paraId="795492AC" w14:textId="452F9EBF" w:rsidR="00DD6921" w:rsidRDefault="00DD6921" w:rsidP="00DD6921">
      <w:pPr>
        <w:pStyle w:val="TOC2"/>
        <w:rPr>
          <w:rFonts w:eastAsiaTheme="minorEastAsia"/>
          <w:color w:val="auto"/>
          <w:lang w:val="en-US"/>
        </w:rPr>
      </w:pPr>
      <w:r>
        <w:t>6.3.</w:t>
      </w:r>
      <w:r>
        <w:rPr>
          <w:rFonts w:eastAsiaTheme="minorEastAsia"/>
          <w:color w:val="auto"/>
          <w:lang w:val="en-US"/>
        </w:rPr>
        <w:tab/>
      </w:r>
      <w:r>
        <w:rPr>
          <w:lang w:eastAsia="en-GB"/>
        </w:rPr>
        <w:t>Man Overboard EPIRB Detection Capabilities</w:t>
      </w:r>
      <w:r>
        <w:tab/>
      </w:r>
      <w:r>
        <w:fldChar w:fldCharType="begin"/>
      </w:r>
      <w:r>
        <w:instrText xml:space="preserve"> PAGEREF _Toc83581176 \h </w:instrText>
      </w:r>
      <w:r>
        <w:fldChar w:fldCharType="separate"/>
      </w:r>
      <w:r>
        <w:t>9</w:t>
      </w:r>
      <w:r>
        <w:fldChar w:fldCharType="end"/>
      </w:r>
    </w:p>
    <w:p w14:paraId="3C8BBF9B" w14:textId="258EA496" w:rsidR="00DD6921" w:rsidRDefault="00DD6921" w:rsidP="00DD6921">
      <w:pPr>
        <w:pStyle w:val="TOC2"/>
        <w:rPr>
          <w:rFonts w:eastAsiaTheme="minorEastAsia"/>
          <w:color w:val="auto"/>
          <w:lang w:val="en-US"/>
        </w:rPr>
      </w:pPr>
      <w:r>
        <w:t>6.4.</w:t>
      </w:r>
      <w:r>
        <w:rPr>
          <w:rFonts w:eastAsiaTheme="minorEastAsia"/>
          <w:color w:val="auto"/>
          <w:lang w:val="en-US"/>
        </w:rPr>
        <w:tab/>
      </w:r>
      <w:r w:rsidRPr="00D12967">
        <w:rPr>
          <w:lang w:eastAsia="sv-SE"/>
        </w:rPr>
        <w:t>COSPAS/SARSAT Detection and Decoding</w:t>
      </w:r>
      <w:r>
        <w:tab/>
      </w:r>
      <w:r>
        <w:fldChar w:fldCharType="begin"/>
      </w:r>
      <w:r>
        <w:instrText xml:space="preserve"> PAGEREF _Toc83581177 \h </w:instrText>
      </w:r>
      <w:r>
        <w:fldChar w:fldCharType="separate"/>
      </w:r>
      <w:r>
        <w:t>9</w:t>
      </w:r>
      <w:r>
        <w:fldChar w:fldCharType="end"/>
      </w:r>
    </w:p>
    <w:p w14:paraId="58425F2B" w14:textId="6BA4A190" w:rsidR="00DD6921" w:rsidRDefault="00DD6921">
      <w:pPr>
        <w:pStyle w:val="TOC1"/>
        <w:rPr>
          <w:rFonts w:eastAsiaTheme="minorEastAsia"/>
          <w:b w:val="0"/>
          <w:caps w:val="0"/>
          <w:color w:val="auto"/>
          <w:lang w:val="en-US"/>
        </w:rPr>
      </w:pPr>
      <w:r w:rsidRPr="00D12967">
        <w:t>7.</w:t>
      </w:r>
      <w:r>
        <w:rPr>
          <w:rFonts w:eastAsiaTheme="minorEastAsia"/>
          <w:b w:val="0"/>
          <w:caps w:val="0"/>
          <w:color w:val="auto"/>
          <w:lang w:val="en-US"/>
        </w:rPr>
        <w:tab/>
      </w:r>
      <w:r>
        <w:t>design, installation and maintenance considerations</w:t>
      </w:r>
      <w:r>
        <w:tab/>
      </w:r>
      <w:r>
        <w:fldChar w:fldCharType="begin"/>
      </w:r>
      <w:r>
        <w:instrText xml:space="preserve"> PAGEREF _Toc83581178 \h </w:instrText>
      </w:r>
      <w:r>
        <w:fldChar w:fldCharType="separate"/>
      </w:r>
      <w:r>
        <w:t>9</w:t>
      </w:r>
      <w:r>
        <w:fldChar w:fldCharType="end"/>
      </w:r>
    </w:p>
    <w:p w14:paraId="0549E7DD" w14:textId="48BB6FE9" w:rsidR="00DD6921" w:rsidRDefault="00DD6921" w:rsidP="00DD6921">
      <w:pPr>
        <w:pStyle w:val="TOC2"/>
        <w:rPr>
          <w:rFonts w:eastAsiaTheme="minorEastAsia"/>
          <w:color w:val="auto"/>
          <w:lang w:val="en-US"/>
        </w:rPr>
      </w:pPr>
      <w:r>
        <w:t>7.1.</w:t>
      </w:r>
      <w:r>
        <w:rPr>
          <w:rFonts w:eastAsiaTheme="minorEastAsia"/>
          <w:color w:val="auto"/>
          <w:lang w:val="en-US"/>
        </w:rPr>
        <w:tab/>
      </w:r>
      <w:r w:rsidRPr="00D12967">
        <w:rPr>
          <w:rFonts w:eastAsia="DengXian"/>
          <w:lang w:eastAsia="sv-SE"/>
        </w:rPr>
        <w:t>Antenna Installation</w:t>
      </w:r>
      <w:r>
        <w:tab/>
      </w:r>
      <w:r>
        <w:fldChar w:fldCharType="begin"/>
      </w:r>
      <w:r>
        <w:instrText xml:space="preserve"> PAGEREF _Toc83581180 \h </w:instrText>
      </w:r>
      <w:r>
        <w:fldChar w:fldCharType="separate"/>
      </w:r>
      <w:r>
        <w:t>9</w:t>
      </w:r>
      <w:r>
        <w:fldChar w:fldCharType="end"/>
      </w:r>
    </w:p>
    <w:p w14:paraId="7F50CAB2" w14:textId="758B7D94" w:rsidR="00DD6921" w:rsidRDefault="00DD6921" w:rsidP="00DD6921">
      <w:pPr>
        <w:pStyle w:val="TOC2"/>
        <w:rPr>
          <w:rFonts w:eastAsiaTheme="minorEastAsia"/>
          <w:color w:val="auto"/>
          <w:lang w:val="en-US"/>
        </w:rPr>
      </w:pPr>
      <w:r>
        <w:t>7.2.</w:t>
      </w:r>
      <w:r>
        <w:rPr>
          <w:rFonts w:eastAsiaTheme="minorEastAsia"/>
          <w:color w:val="auto"/>
          <w:lang w:val="en-US"/>
        </w:rPr>
        <w:tab/>
      </w:r>
      <w:r w:rsidRPr="00D12967">
        <w:rPr>
          <w:rFonts w:eastAsia="DengXian"/>
          <w:lang w:eastAsia="sv-SE"/>
        </w:rPr>
        <w:t>Lightning Protection</w:t>
      </w:r>
      <w:r>
        <w:tab/>
      </w:r>
      <w:r>
        <w:fldChar w:fldCharType="begin"/>
      </w:r>
      <w:r>
        <w:instrText xml:space="preserve"> PAGEREF _Toc83581181 \h </w:instrText>
      </w:r>
      <w:r>
        <w:fldChar w:fldCharType="separate"/>
      </w:r>
      <w:r>
        <w:t>9</w:t>
      </w:r>
      <w:r>
        <w:fldChar w:fldCharType="end"/>
      </w:r>
    </w:p>
    <w:p w14:paraId="597CFE75" w14:textId="00A1CDFF" w:rsidR="00DD6921" w:rsidRDefault="00DD6921" w:rsidP="00DD6921">
      <w:pPr>
        <w:pStyle w:val="TOC2"/>
        <w:rPr>
          <w:rFonts w:eastAsiaTheme="minorEastAsia"/>
          <w:color w:val="auto"/>
          <w:lang w:val="en-US"/>
        </w:rPr>
      </w:pPr>
      <w:r>
        <w:t>7.3.</w:t>
      </w:r>
      <w:r>
        <w:rPr>
          <w:rFonts w:eastAsiaTheme="minorEastAsia"/>
          <w:color w:val="auto"/>
          <w:lang w:val="en-US"/>
        </w:rPr>
        <w:tab/>
      </w:r>
      <w:r w:rsidRPr="00D12967">
        <w:rPr>
          <w:rFonts w:eastAsia="DengXian"/>
          <w:lang w:eastAsia="sv-SE"/>
        </w:rPr>
        <w:t>Calibration</w:t>
      </w:r>
      <w:r>
        <w:tab/>
      </w:r>
      <w:r>
        <w:fldChar w:fldCharType="begin"/>
      </w:r>
      <w:r>
        <w:instrText xml:space="preserve"> PAGEREF _Toc83581182 \h </w:instrText>
      </w:r>
      <w:r>
        <w:fldChar w:fldCharType="separate"/>
      </w:r>
      <w:r>
        <w:t>9</w:t>
      </w:r>
      <w:r>
        <w:fldChar w:fldCharType="end"/>
      </w:r>
    </w:p>
    <w:p w14:paraId="2B3AA8A5" w14:textId="310FB976" w:rsidR="00DD6921" w:rsidRDefault="00DD6921" w:rsidP="00DD6921">
      <w:pPr>
        <w:pStyle w:val="TOC2"/>
        <w:rPr>
          <w:rFonts w:eastAsiaTheme="minorEastAsia"/>
          <w:color w:val="auto"/>
          <w:lang w:val="en-US"/>
        </w:rPr>
      </w:pPr>
      <w:r>
        <w:t>7.4.</w:t>
      </w:r>
      <w:r>
        <w:rPr>
          <w:rFonts w:eastAsiaTheme="minorEastAsia"/>
          <w:color w:val="auto"/>
          <w:lang w:val="en-US"/>
        </w:rPr>
        <w:tab/>
      </w:r>
      <w:r w:rsidRPr="00D12967">
        <w:rPr>
          <w:rFonts w:eastAsia="DengXian"/>
          <w:lang w:eastAsia="sv-SE"/>
        </w:rPr>
        <w:t>Built-In Test and Diagnostics</w:t>
      </w:r>
      <w:r>
        <w:tab/>
      </w:r>
      <w:r>
        <w:fldChar w:fldCharType="begin"/>
      </w:r>
      <w:r>
        <w:instrText xml:space="preserve"> PAGEREF _Toc83581183 \h </w:instrText>
      </w:r>
      <w:r>
        <w:fldChar w:fldCharType="separate"/>
      </w:r>
      <w:r>
        <w:t>9</w:t>
      </w:r>
      <w:r>
        <w:fldChar w:fldCharType="end"/>
      </w:r>
    </w:p>
    <w:p w14:paraId="2CDCD7BA" w14:textId="416C3AE8" w:rsidR="00642025" w:rsidRPr="00F55AD7" w:rsidRDefault="00435517" w:rsidP="00DD6921">
      <w:pPr>
        <w:pStyle w:val="BodyText"/>
        <w:jc w:val="left"/>
      </w:pPr>
      <w:r>
        <w:rPr>
          <w:rFonts w:eastAsia="Times New Roman" w:cs="Times New Roman"/>
          <w:b/>
          <w:noProof/>
          <w:color w:val="00558C" w:themeColor="accent1"/>
          <w:szCs w:val="20"/>
        </w:rPr>
        <w:fldChar w:fldCharType="end"/>
      </w:r>
    </w:p>
    <w:p w14:paraId="6926CAC1" w14:textId="77777777" w:rsidR="007302BB" w:rsidRDefault="007302BB" w:rsidP="00A478FA">
      <w:pPr>
        <w:pStyle w:val="ListofFigures"/>
      </w:pPr>
    </w:p>
    <w:p w14:paraId="33893BB9" w14:textId="4B0F42F6" w:rsidR="007302BB" w:rsidRDefault="007302BB" w:rsidP="00092D51">
      <w:pPr>
        <w:pStyle w:val="ListofFigures"/>
      </w:pPr>
    </w:p>
    <w:p w14:paraId="2388C118" w14:textId="77777777" w:rsidR="00EA7DEC" w:rsidRPr="00EA7DEC" w:rsidRDefault="00EA7DEC" w:rsidP="00092D51"/>
    <w:p w14:paraId="2F4CCDD1" w14:textId="65095EDD" w:rsidR="00466DD5" w:rsidRPr="00CB7D0F" w:rsidRDefault="002F265A" w:rsidP="00092D51">
      <w:pPr>
        <w:pStyle w:val="ListofFigures"/>
      </w:pPr>
      <w:r w:rsidRPr="00F55AD7">
        <w:t>List of Tables</w:t>
      </w:r>
      <w:r w:rsidR="00176BB8">
        <w:t xml:space="preserve"> </w:t>
      </w:r>
    </w:p>
    <w:p w14:paraId="38B0B672" w14:textId="5DB98DC6" w:rsidR="00161325" w:rsidRPr="00CB7D0F" w:rsidRDefault="00161325" w:rsidP="00DD6921">
      <w:pPr>
        <w:pStyle w:val="BodyText"/>
        <w:jc w:val="left"/>
      </w:pPr>
    </w:p>
    <w:p w14:paraId="4A4B52F3" w14:textId="575D4047" w:rsidR="00176BB8" w:rsidRPr="00176BB8" w:rsidRDefault="00994D97" w:rsidP="00A478FA">
      <w:pPr>
        <w:pStyle w:val="ListofFigures"/>
      </w:pPr>
      <w:r w:rsidRPr="00F55AD7">
        <w:t>List of Figures</w:t>
      </w:r>
    </w:p>
    <w:p w14:paraId="58890DCE" w14:textId="77777777" w:rsidR="00790277" w:rsidRPr="00462095" w:rsidRDefault="00790277">
      <w:pPr>
        <w:pStyle w:val="BodyText"/>
        <w:jc w:val="lef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Change w:id="16" w:author="Dunn, Karen" w:date="2021-09-24T14:50:00Z">
          <w:pPr>
            <w:pStyle w:val="BodyText"/>
          </w:pPr>
        </w:pPrChange>
      </w:pPr>
    </w:p>
    <w:p w14:paraId="357D3282" w14:textId="223DB8B6" w:rsidR="003A6A32" w:rsidRDefault="00141ACF" w:rsidP="00A478FA">
      <w:pPr>
        <w:pStyle w:val="Heading1"/>
      </w:pPr>
      <w:bookmarkStart w:id="17" w:name="_Ref66800667"/>
      <w:bookmarkStart w:id="18" w:name="_Toc83581160"/>
      <w:r w:rsidRPr="00141ACF">
        <w:lastRenderedPageBreak/>
        <w:t>INTRODUCTION</w:t>
      </w:r>
      <w:bookmarkEnd w:id="17"/>
      <w:bookmarkEnd w:id="18"/>
    </w:p>
    <w:p w14:paraId="40FDA680" w14:textId="2DC91FD4" w:rsidR="00141ACF" w:rsidRDefault="00141ACF" w:rsidP="00DD6921">
      <w:pPr>
        <w:pStyle w:val="BodyText"/>
        <w:jc w:val="left"/>
        <w:rPr>
          <w:ins w:id="19" w:author="Dunn, Karen" w:date="2021-09-24T14:46:00Z"/>
        </w:rPr>
      </w:pPr>
      <w:bookmarkStart w:id="20" w:name="_Hlk59200746"/>
      <w:r>
        <w:t xml:space="preserve">This Guideline presents a common source of information to assist VTS authorities in the understanding of </w:t>
      </w:r>
      <w:ins w:id="21" w:author="Dunn, Karen" w:date="2021-09-24T11:52:00Z">
        <w:r w:rsidR="0074623B">
          <w:t>radio direction finders</w:t>
        </w:r>
      </w:ins>
      <w:r>
        <w:t xml:space="preserve">, supporting the design of </w:t>
      </w:r>
      <w:ins w:id="22" w:author="Dunn, Karen" w:date="2021-09-24T12:03:00Z">
        <w:r w:rsidR="000467D0">
          <w:t xml:space="preserve">a </w:t>
        </w:r>
      </w:ins>
      <w:ins w:id="23" w:author="Dunn, Karen" w:date="2021-09-24T12:05:00Z">
        <w:r w:rsidR="000467D0">
          <w:t>radio direction finding</w:t>
        </w:r>
      </w:ins>
      <w:r>
        <w:t xml:space="preserve"> service and its contribution to the VTS traffic image (situational awareness) as well as guidance of how the VTS Authority should specify the </w:t>
      </w:r>
      <w:ins w:id="24" w:author="Dunn, Karen" w:date="2021-09-24T12:04:00Z">
        <w:r w:rsidR="000467D0">
          <w:t>associated f</w:t>
        </w:r>
      </w:ins>
      <w:r>
        <w:t>unctional</w:t>
      </w:r>
      <w:ins w:id="25" w:author="Dunn, Karen" w:date="2021-09-24T12:04:00Z">
        <w:r w:rsidR="000467D0">
          <w:t xml:space="preserve"> and p</w:t>
        </w:r>
      </w:ins>
      <w:r w:rsidR="000C288C">
        <w:t>erformance</w:t>
      </w:r>
      <w:ins w:id="26" w:author="Dunn, Karen" w:date="2021-09-24T12:04:00Z">
        <w:r w:rsidR="000467D0">
          <w:t xml:space="preserve"> r</w:t>
        </w:r>
      </w:ins>
      <w:r>
        <w:t xml:space="preserve">equirements. </w:t>
      </w:r>
    </w:p>
    <w:p w14:paraId="37557C0E" w14:textId="51FB39D4" w:rsidR="00A478FA" w:rsidDel="00DB7F32" w:rsidRDefault="00A478FA" w:rsidP="00DD6921">
      <w:pPr>
        <w:pStyle w:val="BodyText"/>
        <w:jc w:val="left"/>
        <w:rPr>
          <w:del w:id="27" w:author="Dunn, Karen" w:date="2021-09-26T20:16:00Z"/>
        </w:rPr>
      </w:pPr>
    </w:p>
    <w:p w14:paraId="5DE95750" w14:textId="0883C89C" w:rsidR="00141ACF" w:rsidRDefault="00141ACF" w:rsidP="00DD6921">
      <w:pPr>
        <w:pStyle w:val="BodyText"/>
        <w:jc w:val="left"/>
      </w:pPr>
      <w:r>
        <w:t xml:space="preserve">The guideline considers </w:t>
      </w:r>
      <w:ins w:id="28" w:author="Dunn, Karen" w:date="2021-09-26T20:13:00Z">
        <w:r w:rsidR="00DB7F32">
          <w:t xml:space="preserve">the potential </w:t>
        </w:r>
      </w:ins>
      <w:r>
        <w:t xml:space="preserve">application of </w:t>
      </w:r>
      <w:ins w:id="29" w:author="Dunn, Karen" w:date="2021-09-24T12:05:00Z">
        <w:r w:rsidR="000467D0">
          <w:t xml:space="preserve">RDF </w:t>
        </w:r>
      </w:ins>
      <w:del w:id="30" w:author="Dunn, Karen" w:date="2021-09-26T20:13:00Z">
        <w:r w:rsidDel="00DB7F32">
          <w:delText xml:space="preserve">to different operational areas </w:delText>
        </w:r>
      </w:del>
      <w:ins w:id="31" w:author="Dunn, Karen" w:date="2021-09-26T20:12:00Z">
        <w:r w:rsidR="00DB7F32">
          <w:t xml:space="preserve">within a VTS area </w:t>
        </w:r>
      </w:ins>
      <w:commentRangeStart w:id="32"/>
      <w:r>
        <w:t>(</w:t>
      </w:r>
      <w:proofErr w:type="gramStart"/>
      <w:r>
        <w:t>e.g.</w:t>
      </w:r>
      <w:proofErr w:type="gramEnd"/>
      <w:r>
        <w:t xml:space="preserve"> inland waterways, Harbours, Coastal regions and offshore). </w:t>
      </w:r>
      <w:commentRangeEnd w:id="32"/>
      <w:r w:rsidR="00DB7F32">
        <w:rPr>
          <w:rStyle w:val="CommentReference"/>
        </w:rPr>
        <w:commentReference w:id="32"/>
      </w:r>
    </w:p>
    <w:p w14:paraId="5BC77798" w14:textId="0FE01A06" w:rsidR="00141ACF" w:rsidRDefault="000C288C" w:rsidP="00DD6921">
      <w:pPr>
        <w:pStyle w:val="BodyText"/>
        <w:jc w:val="left"/>
      </w:pPr>
      <w:r>
        <w:t>This includes considerations relative to e</w:t>
      </w:r>
      <w:r w:rsidR="00141ACF">
        <w:t>nvironmental conditions such as weather, sea conditions</w:t>
      </w:r>
      <w:r w:rsidR="00ED7FF3">
        <w:t xml:space="preserve">, </w:t>
      </w:r>
      <w:r w:rsidR="00141ACF">
        <w:t xml:space="preserve">geographical </w:t>
      </w:r>
      <w:r w:rsidR="00ED7FF3">
        <w:t>constraints, and obstructions</w:t>
      </w:r>
      <w:r>
        <w:t>,</w:t>
      </w:r>
      <w:r w:rsidR="00141ACF">
        <w:t xml:space="preserve"> </w:t>
      </w:r>
      <w:r>
        <w:t xml:space="preserve">posing </w:t>
      </w:r>
      <w:r w:rsidR="00141ACF">
        <w:t xml:space="preserve">challenges to the detection and coverage of </w:t>
      </w:r>
      <w:ins w:id="33" w:author="Dunn, Karen" w:date="2021-09-24T13:36:00Z">
        <w:r w:rsidR="004527BB">
          <w:t xml:space="preserve">RDF </w:t>
        </w:r>
      </w:ins>
      <w:r w:rsidR="00141ACF">
        <w:t xml:space="preserve">sensors.  </w:t>
      </w:r>
    </w:p>
    <w:p w14:paraId="3A87A7FB" w14:textId="40500D5D" w:rsidR="000E259E" w:rsidRPr="000E259E" w:rsidRDefault="000E259E" w:rsidP="00DD6921">
      <w:pPr>
        <w:pStyle w:val="BodyText"/>
        <w:jc w:val="left"/>
      </w:pPr>
      <w:r w:rsidRPr="000E259E">
        <w:t xml:space="preserve">Specific maritime security requirements possibly identified by the </w:t>
      </w:r>
      <w:commentRangeStart w:id="34"/>
      <w:r w:rsidRPr="000E259E">
        <w:t xml:space="preserve">International Ship and Port Security code </w:t>
      </w:r>
      <w:commentRangeEnd w:id="34"/>
      <w:r w:rsidR="004527BB">
        <w:rPr>
          <w:rStyle w:val="CommentReference"/>
        </w:rPr>
        <w:commentReference w:id="34"/>
      </w:r>
      <w:r w:rsidRPr="000E259E">
        <w:t xml:space="preserve">and other requirements from allied services may introduce additional challenges.  </w:t>
      </w:r>
    </w:p>
    <w:p w14:paraId="44D61E98" w14:textId="03CAA70C" w:rsidR="00CA15A7" w:rsidRPr="00CA15A7" w:rsidRDefault="00EA7DEC" w:rsidP="00A478FA">
      <w:pPr>
        <w:pStyle w:val="Heading2"/>
      </w:pPr>
      <w:bookmarkStart w:id="35" w:name="_Toc60660146"/>
      <w:bookmarkStart w:id="36" w:name="_Toc83581161"/>
      <w:r>
        <w:t xml:space="preserve">The IALA </w:t>
      </w:r>
      <w:r w:rsidR="00CA15A7" w:rsidRPr="00CA15A7">
        <w:t>G1111 guideline series</w:t>
      </w:r>
      <w:bookmarkEnd w:id="35"/>
      <w:bookmarkEnd w:id="36"/>
    </w:p>
    <w:p w14:paraId="656086AE" w14:textId="4080D81E" w:rsidR="00CA15A7" w:rsidRPr="004000EA" w:rsidRDefault="00CA15A7">
      <w:pPr>
        <w:pStyle w:val="BodyText"/>
        <w:jc w:val="left"/>
        <w:pPrChange w:id="37" w:author="Dunn, Karen" w:date="2021-09-24T14:50:00Z">
          <w:pPr>
            <w:pStyle w:val="BodyText"/>
          </w:pPr>
        </w:pPrChange>
      </w:pPr>
      <w:r w:rsidRPr="004000EA">
        <w:t xml:space="preserve">This Guideline is one of the G1111 series of guideline documents. The purpose of the G1111 series is to assist the VTS authority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pPr>
        <w:pStyle w:val="BodyText"/>
        <w:jc w:val="left"/>
        <w:pPrChange w:id="38" w:author="Dunn, Karen" w:date="2021-09-24T14:50:00Z">
          <w:pPr>
            <w:pStyle w:val="BodyText"/>
          </w:pPr>
        </w:pPrChange>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A478FA">
      <w:pPr>
        <w:pStyle w:val="NoSpacing"/>
        <w:numPr>
          <w:ilvl w:val="0"/>
          <w:numId w:val="33"/>
        </w:numPr>
        <w:rPr>
          <w:sz w:val="22"/>
        </w:rPr>
      </w:pPr>
      <w:bookmarkStart w:id="39"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092D51">
      <w:pPr>
        <w:pStyle w:val="NoSpacing"/>
        <w:numPr>
          <w:ilvl w:val="0"/>
          <w:numId w:val="33"/>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092D51">
      <w:pPr>
        <w:pStyle w:val="NoSpacing"/>
        <w:numPr>
          <w:ilvl w:val="0"/>
          <w:numId w:val="33"/>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092D51">
      <w:pPr>
        <w:pStyle w:val="NoSpacing"/>
        <w:numPr>
          <w:ilvl w:val="0"/>
          <w:numId w:val="33"/>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092D51">
      <w:pPr>
        <w:pStyle w:val="NoSpacing"/>
        <w:numPr>
          <w:ilvl w:val="0"/>
          <w:numId w:val="33"/>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092D51">
      <w:pPr>
        <w:pStyle w:val="NoSpacing"/>
        <w:numPr>
          <w:ilvl w:val="0"/>
          <w:numId w:val="33"/>
        </w:numPr>
        <w:rPr>
          <w:sz w:val="22"/>
        </w:rPr>
      </w:pPr>
      <w:r w:rsidRPr="005839FD">
        <w:rPr>
          <w:sz w:val="22"/>
        </w:rPr>
        <w:t>G1111-5</w:t>
      </w:r>
      <w:r w:rsidRPr="005839FD">
        <w:rPr>
          <w:sz w:val="22"/>
        </w:rPr>
        <w:tab/>
        <w:t>Producing Requirements for Environment Monitoring Systems</w:t>
      </w:r>
    </w:p>
    <w:p w14:paraId="5173AD9D" w14:textId="77777777" w:rsidR="007E3F2D" w:rsidRPr="005839FD" w:rsidRDefault="007E3F2D" w:rsidP="00092D51">
      <w:pPr>
        <w:pStyle w:val="NoSpacing"/>
        <w:numPr>
          <w:ilvl w:val="0"/>
          <w:numId w:val="33"/>
        </w:numPr>
        <w:rPr>
          <w:sz w:val="22"/>
        </w:rPr>
      </w:pPr>
      <w:r w:rsidRPr="005839FD">
        <w:rPr>
          <w:sz w:val="22"/>
        </w:rPr>
        <w:t>G1111-6</w:t>
      </w:r>
      <w:r w:rsidRPr="005839FD">
        <w:rPr>
          <w:sz w:val="22"/>
        </w:rPr>
        <w:tab/>
        <w:t>Producing Requirements for Electro Optical Systems</w:t>
      </w:r>
    </w:p>
    <w:p w14:paraId="5DD84569" w14:textId="77777777" w:rsidR="007E3F2D" w:rsidRPr="005839FD" w:rsidRDefault="007E3F2D" w:rsidP="00092D51">
      <w:pPr>
        <w:pStyle w:val="NoSpacing"/>
        <w:numPr>
          <w:ilvl w:val="0"/>
          <w:numId w:val="33"/>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092D51">
      <w:pPr>
        <w:pStyle w:val="NoSpacing"/>
        <w:numPr>
          <w:ilvl w:val="0"/>
          <w:numId w:val="33"/>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092D51">
      <w:pPr>
        <w:pStyle w:val="NoSpacing"/>
        <w:numPr>
          <w:ilvl w:val="0"/>
          <w:numId w:val="33"/>
        </w:numPr>
        <w:rPr>
          <w:sz w:val="22"/>
        </w:rPr>
      </w:pPr>
      <w:r w:rsidRPr="005839FD">
        <w:rPr>
          <w:sz w:val="22"/>
        </w:rPr>
        <w:t>G1111-9</w:t>
      </w:r>
      <w:r w:rsidRPr="005839FD">
        <w:rPr>
          <w:sz w:val="22"/>
        </w:rPr>
        <w:tab/>
        <w:t>Framework for Acceptance of VTS Systems</w:t>
      </w:r>
    </w:p>
    <w:bookmarkEnd w:id="39"/>
    <w:p w14:paraId="205EF47F" w14:textId="77777777" w:rsidR="00141ACF" w:rsidRDefault="00141ACF" w:rsidP="00092D51">
      <w:pPr>
        <w:spacing w:after="200" w:line="276" w:lineRule="auto"/>
        <w:rPr>
          <w:sz w:val="22"/>
        </w:rPr>
      </w:pPr>
      <w:r>
        <w:br w:type="page"/>
      </w:r>
    </w:p>
    <w:p w14:paraId="0FDEED83" w14:textId="77777777" w:rsidR="00141ACF" w:rsidRDefault="00141ACF" w:rsidP="00DD6921">
      <w:pPr>
        <w:pStyle w:val="BodyText"/>
        <w:jc w:val="left"/>
      </w:pPr>
    </w:p>
    <w:p w14:paraId="08AA3884" w14:textId="6559EB17" w:rsidR="00141ACF" w:rsidRDefault="00141ACF" w:rsidP="00A478FA">
      <w:pPr>
        <w:pStyle w:val="Heading1"/>
      </w:pPr>
      <w:bookmarkStart w:id="40" w:name="_Toc83581162"/>
      <w:r w:rsidRPr="00F55AD7">
        <w:t>DEFINITIONS</w:t>
      </w:r>
      <w:bookmarkEnd w:id="40"/>
      <w:r>
        <w:t xml:space="preserve">  </w:t>
      </w:r>
    </w:p>
    <w:p w14:paraId="53A4E4AB" w14:textId="3A50A23E" w:rsidR="00141ACF" w:rsidRDefault="00141ACF" w:rsidP="00092D51">
      <w:pPr>
        <w:pStyle w:val="Heading2"/>
      </w:pPr>
      <w:bookmarkStart w:id="41" w:name="_Ref66799890"/>
      <w:bookmarkStart w:id="42" w:name="_Toc83581163"/>
      <w:bookmarkEnd w:id="20"/>
      <w:r w:rsidRPr="00141ACF">
        <w:t>G</w:t>
      </w:r>
      <w:r w:rsidR="00061634">
        <w:t>eneral</w:t>
      </w:r>
      <w:r w:rsidRPr="00141ACF">
        <w:t xml:space="preserve"> T</w:t>
      </w:r>
      <w:bookmarkEnd w:id="41"/>
      <w:r w:rsidR="00061634">
        <w:t>erms</w:t>
      </w:r>
      <w:bookmarkEnd w:id="42"/>
    </w:p>
    <w:p w14:paraId="1F5B8275" w14:textId="68F3E300" w:rsidR="00141ACF" w:rsidRPr="00667C1D" w:rsidRDefault="00141ACF" w:rsidP="00092D51">
      <w:pPr>
        <w:rPr>
          <w:i/>
          <w:sz w:val="22"/>
        </w:rPr>
      </w:pPr>
      <w:r w:rsidRPr="00141ACF">
        <w:rPr>
          <w:rStyle w:val="BodyTextChar"/>
          <w:sz w:val="22"/>
        </w:rPr>
        <w:t xml:space="preserve">For general terms used throughout this section refer to </w:t>
      </w:r>
      <w:r w:rsidRPr="00667C1D">
        <w:rPr>
          <w:rStyle w:val="BodyTextChar"/>
          <w:strike/>
          <w:sz w:val="22"/>
          <w:highlight w:val="lightGray"/>
        </w:rPr>
        <w:t>IEEE Std 686-1997 IEEE Standard Radar Definitions</w:t>
      </w:r>
      <w:r w:rsidR="00503992">
        <w:rPr>
          <w:rStyle w:val="BodyTextChar"/>
          <w:sz w:val="22"/>
        </w:rPr>
        <w:t xml:space="preserve"> </w:t>
      </w:r>
      <w:r w:rsidR="00503992" w:rsidRPr="00667C1D">
        <w:rPr>
          <w:rStyle w:val="BodyTextChar"/>
          <w:b/>
          <w:i/>
          <w:sz w:val="22"/>
          <w:highlight w:val="lightGray"/>
        </w:rPr>
        <w:t>(replace with appropriate references for series topic)</w:t>
      </w:r>
      <w:r w:rsidRPr="00667C1D">
        <w:rPr>
          <w:b/>
          <w:i/>
          <w:sz w:val="22"/>
          <w:highlight w:val="lightGray"/>
        </w:rPr>
        <w:t>.</w:t>
      </w:r>
    </w:p>
    <w:p w14:paraId="62451556" w14:textId="66105D09" w:rsidR="00141ACF" w:rsidRDefault="00141ACF" w:rsidP="00092D51">
      <w:pPr>
        <w:pStyle w:val="Heading2"/>
      </w:pPr>
      <w:bookmarkStart w:id="43" w:name="_Toc83581164"/>
      <w:r w:rsidRPr="00141ACF">
        <w:t>S</w:t>
      </w:r>
      <w:r w:rsidR="00061634">
        <w:t>pecific</w:t>
      </w:r>
      <w:r w:rsidRPr="00141ACF">
        <w:t xml:space="preserve"> T</w:t>
      </w:r>
      <w:r w:rsidR="00061634">
        <w:t>erms</w:t>
      </w:r>
      <w:bookmarkEnd w:id="43"/>
    </w:p>
    <w:p w14:paraId="50DC23C5" w14:textId="77777777" w:rsidR="00141ACF" w:rsidRPr="007132D5" w:rsidRDefault="00141ACF">
      <w:pPr>
        <w:pStyle w:val="BodyText"/>
        <w:jc w:val="left"/>
        <w:pPrChange w:id="44" w:author="Dunn, Karen" w:date="2021-09-24T14:50:00Z">
          <w:pPr>
            <w:pStyle w:val="BodyText"/>
          </w:pPr>
        </w:pPrChange>
      </w:pPr>
      <w:r w:rsidRPr="007132D5">
        <w:t>Specific terms are defined as follows:</w:t>
      </w:r>
    </w:p>
    <w:p w14:paraId="5AC8BAF4" w14:textId="77777777" w:rsidR="00257A4F" w:rsidRDefault="00503992">
      <w:pPr>
        <w:pStyle w:val="BodyText"/>
        <w:jc w:val="left"/>
        <w:rPr>
          <w:b/>
        </w:rPr>
        <w:pPrChange w:id="45" w:author="Dunn, Karen" w:date="2021-09-24T14:50:00Z">
          <w:pPr>
            <w:pStyle w:val="BodyText"/>
          </w:pPr>
        </w:pPrChange>
      </w:pPr>
      <w:r w:rsidRPr="000332ED">
        <w:rPr>
          <w:b/>
          <w:highlight w:val="lightGray"/>
        </w:rPr>
        <w:t xml:space="preserve">Specific Term in bold – </w:t>
      </w:r>
      <w:r w:rsidRPr="000332ED">
        <w:rPr>
          <w:highlight w:val="lightGray"/>
        </w:rPr>
        <w:t>details in normal text. Include items specifically relative to the series topic.</w:t>
      </w:r>
      <w:r w:rsidR="00141ACF" w:rsidRPr="007132D5">
        <w:rPr>
          <w:b/>
        </w:rPr>
        <w:t xml:space="preserve"> </w:t>
      </w:r>
      <w:bookmarkStart w:id="46" w:name="_Toc62817577"/>
    </w:p>
    <w:p w14:paraId="1987EF5B" w14:textId="4AA85348" w:rsidR="00257A4F" w:rsidRDefault="00257A4F" w:rsidP="00A478FA">
      <w:pPr>
        <w:pStyle w:val="Heading2"/>
      </w:pPr>
      <w:bookmarkStart w:id="47" w:name="_Toc83581165"/>
      <w:r>
        <w:t>Specific IALA Definitions</w:t>
      </w:r>
      <w:bookmarkEnd w:id="47"/>
    </w:p>
    <w:p w14:paraId="368FBFAF" w14:textId="374B5D10" w:rsidR="00257A4F" w:rsidRPr="00257A4F" w:rsidRDefault="00257A4F" w:rsidP="00092D51">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59CC9BF5" w:rsidR="000E259E" w:rsidRPr="00FB417F" w:rsidRDefault="000E259E" w:rsidP="00092D51">
      <w:pPr>
        <w:pStyle w:val="Heading1"/>
      </w:pPr>
      <w:bookmarkStart w:id="48" w:name="_Toc83581166"/>
      <w:commentRangeStart w:id="49"/>
      <w:r w:rsidRPr="007132D5">
        <w:t>References</w:t>
      </w:r>
      <w:bookmarkEnd w:id="46"/>
      <w:commentRangeEnd w:id="49"/>
      <w:r w:rsidR="00E45C17">
        <w:rPr>
          <w:rStyle w:val="CommentReference"/>
          <w:rFonts w:asciiTheme="minorHAnsi" w:eastAsiaTheme="minorHAnsi" w:hAnsiTheme="minorHAnsi" w:cstheme="minorBidi"/>
          <w:b w:val="0"/>
          <w:bCs w:val="0"/>
          <w:caps w:val="0"/>
          <w:color w:val="auto"/>
        </w:rPr>
        <w:commentReference w:id="49"/>
      </w:r>
      <w:bookmarkEnd w:id="48"/>
    </w:p>
    <w:p w14:paraId="2C028F6C" w14:textId="1BF641F6" w:rsidR="000E259E" w:rsidRPr="000332ED" w:rsidRDefault="00E45C17" w:rsidP="00092D51">
      <w:pPr>
        <w:pStyle w:val="Reference"/>
        <w:numPr>
          <w:ilvl w:val="0"/>
          <w:numId w:val="22"/>
        </w:numPr>
        <w:rPr>
          <w:highlight w:val="lightGray"/>
        </w:rPr>
      </w:pPr>
      <w:r w:rsidRPr="000332ED">
        <w:rPr>
          <w:highlight w:val="lightGray"/>
        </w:rPr>
        <w:t>Include references that are specific to the series topic.</w:t>
      </w:r>
    </w:p>
    <w:p w14:paraId="2211CFB8" w14:textId="344B6BEF" w:rsidR="0055469A" w:rsidRPr="007132D5" w:rsidRDefault="0055469A" w:rsidP="00092D51">
      <w:pPr>
        <w:pStyle w:val="Reference"/>
        <w:numPr>
          <w:ilvl w:val="0"/>
          <w:numId w:val="11"/>
        </w:numPr>
      </w:pPr>
    </w:p>
    <w:p w14:paraId="0D0801B8" w14:textId="42ED597B" w:rsidR="008B7069" w:rsidRDefault="008B7069" w:rsidP="00092D51">
      <w:pPr>
        <w:pStyle w:val="Heading1"/>
      </w:pPr>
      <w:bookmarkStart w:id="50" w:name="_Toc83581167"/>
      <w:r>
        <w:t>Ab</w:t>
      </w:r>
      <w:r w:rsidR="00D82418">
        <w:t>b</w:t>
      </w:r>
      <w:r>
        <w:t>reviations</w:t>
      </w:r>
      <w:bookmarkStart w:id="51" w:name="_Toc62817578"/>
      <w:bookmarkEnd w:id="50"/>
    </w:p>
    <w:p w14:paraId="4D7C41BA" w14:textId="6EB6B2A7" w:rsidR="008B7069" w:rsidRDefault="000A4F41" w:rsidP="00DD6921">
      <w:pPr>
        <w:pStyle w:val="BodyText"/>
        <w:jc w:val="left"/>
      </w:pPr>
      <w:commentRangeStart w:id="52"/>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commentRangeEnd w:id="52"/>
      <w:r w:rsidR="00E45C17">
        <w:rPr>
          <w:rStyle w:val="CommentReference"/>
        </w:rPr>
        <w:commentReference w:id="52"/>
      </w:r>
    </w:p>
    <w:p w14:paraId="71F0ADB8" w14:textId="04830359" w:rsidR="00E45C17" w:rsidRPr="00667C1D" w:rsidRDefault="00E45C17" w:rsidP="00DD6921">
      <w:pPr>
        <w:pStyle w:val="BodyText"/>
        <w:jc w:val="left"/>
        <w:rPr>
          <w:i/>
        </w:rPr>
      </w:pPr>
      <w:r w:rsidRPr="00667C1D">
        <w:rPr>
          <w:i/>
        </w:rPr>
        <w:t>(If the above isn’t the consensus, then the text below</w:t>
      </w:r>
      <w:r w:rsidR="00667C1D">
        <w:rPr>
          <w:i/>
        </w:rPr>
        <w:t xml:space="preserve"> is suggested</w:t>
      </w:r>
      <w:r w:rsidR="000332ED">
        <w:rPr>
          <w:i/>
        </w:rPr>
        <w:t xml:space="preserve"> for template purposes</w:t>
      </w:r>
      <w:r w:rsidRPr="00667C1D">
        <w:rPr>
          <w:i/>
        </w:rPr>
        <w:t>)</w:t>
      </w:r>
    </w:p>
    <w:p w14:paraId="2349E49D" w14:textId="1552B7C1" w:rsidR="00E45C17" w:rsidRPr="00D82418" w:rsidRDefault="00E45C17" w:rsidP="00DD6921">
      <w:pPr>
        <w:pStyle w:val="BodyText"/>
        <w:jc w:val="left"/>
      </w:pPr>
      <w:r w:rsidRPr="000332ED">
        <w:rPr>
          <w:b/>
          <w:highlight w:val="lightGray"/>
        </w:rPr>
        <w:t xml:space="preserve">Specific acronym in bold – </w:t>
      </w:r>
      <w:r w:rsidRPr="000332ED">
        <w:rPr>
          <w:highlight w:val="lightGray"/>
        </w:rPr>
        <w:t xml:space="preserve">full name in normal text. Include acronyms specific to the series </w:t>
      </w:r>
      <w:r w:rsidR="00FB26C0" w:rsidRPr="000332ED">
        <w:rPr>
          <w:highlight w:val="lightGray"/>
        </w:rPr>
        <w:t>topic.</w:t>
      </w:r>
    </w:p>
    <w:p w14:paraId="673A7AAE" w14:textId="77777777" w:rsidR="00D82418" w:rsidRDefault="00D82418" w:rsidP="00092D51">
      <w:pPr>
        <w:spacing w:after="200" w:line="276" w:lineRule="auto"/>
        <w:rPr>
          <w:rFonts w:asciiTheme="majorHAnsi" w:eastAsiaTheme="majorEastAsia" w:hAnsiTheme="majorHAnsi" w:cstheme="majorBidi"/>
          <w:b/>
          <w:bCs/>
          <w:caps/>
          <w:color w:val="00558C"/>
          <w:sz w:val="28"/>
          <w:szCs w:val="24"/>
        </w:rPr>
      </w:pPr>
      <w:r>
        <w:br w:type="page"/>
      </w:r>
    </w:p>
    <w:p w14:paraId="4E2C809D" w14:textId="58CC7315" w:rsidR="00A579A4" w:rsidRPr="00461021" w:rsidRDefault="00A579A4" w:rsidP="00092D51">
      <w:pPr>
        <w:pStyle w:val="Heading1"/>
      </w:pPr>
      <w:bookmarkStart w:id="53" w:name="_Toc62817610"/>
      <w:bookmarkStart w:id="54" w:name="_Toc83581168"/>
      <w:r>
        <w:lastRenderedPageBreak/>
        <w:t xml:space="preserve">Operational </w:t>
      </w:r>
      <w:bookmarkEnd w:id="53"/>
      <w:ins w:id="55" w:author="Dunn, Karen" w:date="2021-09-25T07:35:00Z">
        <w:r w:rsidR="001E570F">
          <w:t>Overview</w:t>
        </w:r>
      </w:ins>
      <w:bookmarkEnd w:id="54"/>
    </w:p>
    <w:p w14:paraId="645AD9AA" w14:textId="3C704CAA" w:rsidR="00A579A4" w:rsidRDefault="0055469A" w:rsidP="006D2085">
      <w:pPr>
        <w:pStyle w:val="BodyText"/>
        <w:jc w:val="left"/>
        <w:rPr>
          <w:ins w:id="56" w:author="Dunn, Karen" w:date="2021-09-26T20:16:00Z"/>
        </w:rPr>
      </w:pPr>
      <w:r>
        <w:t xml:space="preserve">This guideline considers application of </w:t>
      </w:r>
      <w:ins w:id="57" w:author="Dunn, Karen" w:date="2021-09-24T13:48:00Z">
        <w:r w:rsidR="006036F6" w:rsidRPr="003549C4">
          <w:t xml:space="preserve">RDF </w:t>
        </w:r>
      </w:ins>
      <w:r>
        <w:t xml:space="preserve">to </w:t>
      </w:r>
      <w:del w:id="58" w:author="Dunn, Karen" w:date="2021-09-26T20:22:00Z">
        <w:r w:rsidDel="006E1A11">
          <w:delText>different operational areas</w:delText>
        </w:r>
      </w:del>
      <w:ins w:id="59" w:author="Dunn, Karen" w:date="2021-09-26T20:22:00Z">
        <w:r w:rsidR="006E1A11">
          <w:t>VTS areas of responsibility</w:t>
        </w:r>
      </w:ins>
      <w:r>
        <w:t xml:space="preserve">. </w:t>
      </w:r>
      <w:r w:rsidR="00A579A4">
        <w:t xml:space="preserve">These areas </w:t>
      </w:r>
      <w:ins w:id="60" w:author="Dunn, Karen" w:date="2021-09-26T20:24:00Z">
        <w:r w:rsidR="006E1A11">
          <w:t xml:space="preserve">may </w:t>
        </w:r>
      </w:ins>
      <w:r w:rsidR="00A579A4">
        <w:t>vary in the types of</w:t>
      </w:r>
      <w:r w:rsidR="00A47F37">
        <w:t xml:space="preserve"> risks,</w:t>
      </w:r>
      <w:r w:rsidR="00A579A4">
        <w:t xml:space="preserve"> vessels and their interactions, the required sensor ranges and the types of services. </w:t>
      </w:r>
      <w:del w:id="61" w:author="Dunn, Karen" w:date="2021-09-26T20:24:00Z">
        <w:r w:rsidDel="006E1A11">
          <w:delText>W</w:delText>
        </w:r>
        <w:r w:rsidR="00A579A4" w:rsidDel="006E1A11">
          <w:delText>ithin the total VTS area, there are generally several different operational areas.</w:delText>
        </w:r>
      </w:del>
    </w:p>
    <w:p w14:paraId="41B14B83" w14:textId="7D227FC5" w:rsidR="00DB7F32" w:rsidRDefault="00DB7F32" w:rsidP="006D2085">
      <w:pPr>
        <w:pStyle w:val="BodyText"/>
        <w:jc w:val="left"/>
        <w:rPr>
          <w:ins w:id="62" w:author="Jens Chr. Pedersen" w:date="2021-03-15T15:25:00Z"/>
        </w:rPr>
      </w:pPr>
      <w:ins w:id="63" w:author="Dunn, Karen" w:date="2021-09-26T20:16:00Z">
        <w:r>
          <w:t xml:space="preserve">Radio Direction Finders (RDF) </w:t>
        </w:r>
      </w:ins>
      <w:ins w:id="64" w:author="Dunn, Karen" w:date="2021-09-26T20:24:00Z">
        <w:r w:rsidR="006E1A11">
          <w:t>are</w:t>
        </w:r>
      </w:ins>
      <w:ins w:id="65" w:author="Dunn, Karen" w:date="2021-09-26T20:16:00Z">
        <w:r>
          <w:t xml:space="preserve"> a sensor system that supports VTS and SAR operation by indicating the direction/bearing to a VHF transmitting station. Since </w:t>
        </w:r>
        <w:proofErr w:type="gramStart"/>
        <w:r>
          <w:t>a</w:t>
        </w:r>
        <w:proofErr w:type="gramEnd"/>
        <w:r>
          <w:t xml:space="preserve"> RDF only indicates the bearing of the transmitting station relative to the RDF sensor location, two or more appropriately located RDFs are needed to estimate the position of the transmitting station.</w:t>
        </w:r>
      </w:ins>
    </w:p>
    <w:p w14:paraId="7CFC83A4" w14:textId="373AB36F" w:rsidR="00A47F37" w:rsidRDefault="00A47F37" w:rsidP="006D2085">
      <w:pPr>
        <w:pStyle w:val="BodyText"/>
        <w:jc w:val="left"/>
      </w:pPr>
      <w:r w:rsidRPr="00A47F37">
        <w:t xml:space="preserve">The necessary Functional and Performance requirements </w:t>
      </w:r>
      <w:r w:rsidR="000C288C">
        <w:t xml:space="preserve">may </w:t>
      </w:r>
      <w:r w:rsidRPr="00A47F37">
        <w:t xml:space="preserve">differ </w:t>
      </w:r>
      <w:ins w:id="66" w:author="Dunn, Karen" w:date="2021-09-26T20:19:00Z">
        <w:r w:rsidR="00DB7F32">
          <w:t xml:space="preserve">throughout </w:t>
        </w:r>
      </w:ins>
      <w:del w:id="67" w:author="Dunn, Karen" w:date="2021-09-26T20:18:00Z">
        <w:r w:rsidR="000C288C" w:rsidDel="00DB7F32">
          <w:delText xml:space="preserve">across </w:delText>
        </w:r>
      </w:del>
      <w:del w:id="68" w:author="Dunn, Karen" w:date="2021-09-26T20:17:00Z">
        <w:r w:rsidR="000C288C" w:rsidDel="00DB7F32">
          <w:delText>the VTS</w:delText>
        </w:r>
      </w:del>
      <w:ins w:id="69" w:author="Dunn, Karen" w:date="2021-09-26T20:17:00Z">
        <w:r w:rsidR="00DB7F32">
          <w:t xml:space="preserve">the geographical area of </w:t>
        </w:r>
      </w:ins>
      <w:ins w:id="70" w:author="Dunn, Karen" w:date="2021-09-26T20:18:00Z">
        <w:r w:rsidR="00DB7F32">
          <w:t xml:space="preserve">VTS </w:t>
        </w:r>
      </w:ins>
      <w:ins w:id="71" w:author="Dunn, Karen" w:date="2021-09-26T20:17:00Z">
        <w:r w:rsidR="00DB7F32">
          <w:t>responsibility. As such,</w:t>
        </w:r>
      </w:ins>
      <w:del w:id="72" w:author="Dunn, Karen" w:date="2021-09-26T20:17:00Z">
        <w:r w:rsidRPr="00A47F37" w:rsidDel="00DB7F32">
          <w:delText>, so th</w:delText>
        </w:r>
      </w:del>
      <w:del w:id="73" w:author="Dunn, Karen" w:date="2021-09-26T20:18:00Z">
        <w:r w:rsidRPr="00A47F37" w:rsidDel="00DB7F32">
          <w:delText>at</w:delText>
        </w:r>
      </w:del>
      <w:r w:rsidRPr="00A47F37">
        <w:t xml:space="preserve"> setting the Functional and Performance Requirement should be conducted precisely for </w:t>
      </w:r>
      <w:commentRangeStart w:id="74"/>
      <w:r w:rsidRPr="00A47F37">
        <w:t xml:space="preserve">each </w:t>
      </w:r>
      <w:del w:id="75" w:author="Dunn, Karen" w:date="2021-09-26T20:19:00Z">
        <w:r w:rsidR="000C288C" w:rsidDel="00DB7F32">
          <w:delText xml:space="preserve">operational </w:delText>
        </w:r>
      </w:del>
      <w:ins w:id="76" w:author="Dunn, Karen" w:date="2021-09-26T20:25:00Z">
        <w:r w:rsidR="006E1A11">
          <w:t xml:space="preserve">unique </w:t>
        </w:r>
      </w:ins>
      <w:r w:rsidR="000C288C">
        <w:t>area</w:t>
      </w:r>
      <w:commentRangeEnd w:id="74"/>
      <w:r w:rsidR="006E1A11">
        <w:rPr>
          <w:rStyle w:val="CommentReference"/>
        </w:rPr>
        <w:commentReference w:id="74"/>
      </w:r>
      <w:r w:rsidRPr="00A47F37">
        <w:t xml:space="preserve"> to make sure the navigational risks are mitigated and VTS Operators can provide services smoothly.</w:t>
      </w:r>
    </w:p>
    <w:p w14:paraId="5901705F" w14:textId="77777777" w:rsidR="00092D51" w:rsidRDefault="00092D51" w:rsidP="00092D51">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VTS authorities should consider the need for an RDF system based on the type of traffic in the VTS area, such as</w:t>
      </w:r>
    </w:p>
    <w:p w14:paraId="2740E453" w14:textId="77777777" w:rsidR="00092D51" w:rsidRDefault="00092D51" w:rsidP="00092D51">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the presence of non-SOLAS class vessels and recreational vessels that do not carry an AIS transponder (assuming</w:t>
      </w:r>
    </w:p>
    <w:p w14:paraId="7F8408A2" w14:textId="77777777" w:rsidR="00092D51" w:rsidRDefault="00092D51" w:rsidP="00092D51">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 xml:space="preserve">the VTS </w:t>
      </w:r>
      <w:proofErr w:type="gramStart"/>
      <w:r>
        <w:rPr>
          <w:rFonts w:ascii="Calibri" w:hAnsi="Calibri" w:cs="Calibri"/>
          <w:color w:val="000000"/>
          <w:sz w:val="22"/>
          <w:lang w:val="en-US"/>
        </w:rPr>
        <w:t>is able to</w:t>
      </w:r>
      <w:proofErr w:type="gramEnd"/>
      <w:r>
        <w:rPr>
          <w:rFonts w:ascii="Calibri" w:hAnsi="Calibri" w:cs="Calibri"/>
          <w:color w:val="000000"/>
          <w:sz w:val="22"/>
          <w:lang w:val="en-US"/>
        </w:rPr>
        <w:t xml:space="preserve"> receive AIS data). The VTS Authority should assess the requirement for </w:t>
      </w:r>
      <w:proofErr w:type="gramStart"/>
      <w:r>
        <w:rPr>
          <w:rFonts w:ascii="Calibri" w:hAnsi="Calibri" w:cs="Calibri"/>
          <w:color w:val="000000"/>
          <w:sz w:val="22"/>
          <w:lang w:val="en-US"/>
        </w:rPr>
        <w:t>a</w:t>
      </w:r>
      <w:proofErr w:type="gramEnd"/>
      <w:r>
        <w:rPr>
          <w:rFonts w:ascii="Calibri" w:hAnsi="Calibri" w:cs="Calibri"/>
          <w:color w:val="000000"/>
          <w:sz w:val="22"/>
          <w:lang w:val="en-US"/>
        </w:rPr>
        <w:t xml:space="preserve"> RDF system based on</w:t>
      </w:r>
    </w:p>
    <w:p w14:paraId="074C2FCF" w14:textId="384D0B2C" w:rsidR="00092D51" w:rsidRDefault="00092D51" w:rsidP="00092D51">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a risk assessment of these and other relevant factors.</w:t>
      </w:r>
    </w:p>
    <w:p w14:paraId="7EB25ACA" w14:textId="77777777" w:rsidR="00092D51" w:rsidRDefault="00092D51" w:rsidP="00092D51">
      <w:pPr>
        <w:autoSpaceDE w:val="0"/>
        <w:autoSpaceDN w:val="0"/>
        <w:adjustRightInd w:val="0"/>
        <w:spacing w:line="240" w:lineRule="auto"/>
        <w:rPr>
          <w:rFonts w:ascii="Calibri" w:hAnsi="Calibri" w:cs="Calibri"/>
          <w:color w:val="000000"/>
          <w:sz w:val="22"/>
          <w:lang w:val="en-US"/>
        </w:rPr>
      </w:pPr>
    </w:p>
    <w:p w14:paraId="10D2BC8B" w14:textId="4E347576" w:rsidR="00092D51" w:rsidRDefault="00092D51" w:rsidP="00092D51">
      <w:pPr>
        <w:autoSpaceDE w:val="0"/>
        <w:autoSpaceDN w:val="0"/>
        <w:adjustRightInd w:val="0"/>
        <w:spacing w:line="240" w:lineRule="auto"/>
        <w:rPr>
          <w:ins w:id="77" w:author="Dunn, Karen" w:date="2021-09-26T14:29:00Z"/>
          <w:rFonts w:ascii="Calibri" w:hAnsi="Calibri" w:cs="Calibri"/>
          <w:color w:val="000000"/>
          <w:sz w:val="22"/>
          <w:lang w:val="en-US"/>
        </w:rPr>
      </w:pPr>
      <w:commentRangeStart w:id="78"/>
      <w:r>
        <w:rPr>
          <w:rFonts w:ascii="Calibri" w:hAnsi="Calibri" w:cs="Calibri"/>
          <w:color w:val="000000"/>
          <w:sz w:val="22"/>
          <w:lang w:val="en-US"/>
        </w:rPr>
        <w:t xml:space="preserve">When </w:t>
      </w:r>
      <w:proofErr w:type="gramStart"/>
      <w:r>
        <w:rPr>
          <w:rFonts w:ascii="Calibri" w:hAnsi="Calibri" w:cs="Calibri"/>
          <w:color w:val="000000"/>
          <w:sz w:val="22"/>
          <w:lang w:val="en-US"/>
        </w:rPr>
        <w:t>a</w:t>
      </w:r>
      <w:proofErr w:type="gramEnd"/>
      <w:r>
        <w:rPr>
          <w:rFonts w:ascii="Calibri" w:hAnsi="Calibri" w:cs="Calibri"/>
          <w:color w:val="000000"/>
          <w:sz w:val="22"/>
          <w:lang w:val="en-US"/>
        </w:rPr>
        <w:t xml:space="preserve"> RDF system is assessed as being necessary, the VTS authorities should, at least, consider the following:</w:t>
      </w:r>
    </w:p>
    <w:p w14:paraId="4D8B03A3" w14:textId="77777777" w:rsidR="00790D54" w:rsidDel="00390546" w:rsidRDefault="00790D54" w:rsidP="00092D51">
      <w:pPr>
        <w:autoSpaceDE w:val="0"/>
        <w:autoSpaceDN w:val="0"/>
        <w:adjustRightInd w:val="0"/>
        <w:spacing w:line="240" w:lineRule="auto"/>
        <w:rPr>
          <w:del w:id="79" w:author="Dunn, Karen" w:date="2021-09-26T15:05:00Z"/>
          <w:rFonts w:ascii="Calibri" w:hAnsi="Calibri" w:cs="Calibri"/>
          <w:color w:val="000000"/>
          <w:sz w:val="22"/>
          <w:lang w:val="en-US"/>
        </w:rPr>
      </w:pPr>
    </w:p>
    <w:p w14:paraId="7F97D7A4" w14:textId="760E4FA3" w:rsidR="00092D51" w:rsidRPr="006E1A11" w:rsidRDefault="00092D51" w:rsidP="006E1A11">
      <w:pPr>
        <w:pStyle w:val="ListParagraph"/>
        <w:numPr>
          <w:ilvl w:val="0"/>
          <w:numId w:val="59"/>
        </w:numPr>
        <w:autoSpaceDE w:val="0"/>
        <w:autoSpaceDN w:val="0"/>
        <w:adjustRightInd w:val="0"/>
        <w:rPr>
          <w:rFonts w:ascii="Calibri" w:hAnsi="Calibri" w:cs="Calibri"/>
          <w:color w:val="000000"/>
          <w:lang w:val="en-US"/>
        </w:rPr>
      </w:pPr>
      <w:r w:rsidRPr="006E1A11">
        <w:rPr>
          <w:rFonts w:ascii="Calibri" w:hAnsi="Calibri" w:cs="Calibri"/>
          <w:color w:val="000000"/>
          <w:lang w:val="en-US"/>
        </w:rPr>
        <w:t>the required RDF coverage area, based on:</w:t>
      </w:r>
    </w:p>
    <w:p w14:paraId="7F38A2CA" w14:textId="0F483830" w:rsidR="00092D51" w:rsidRPr="006D2085" w:rsidRDefault="00092D51" w:rsidP="006E1A11">
      <w:pPr>
        <w:pStyle w:val="ListParagraph"/>
        <w:numPr>
          <w:ilvl w:val="0"/>
          <w:numId w:val="60"/>
        </w:numPr>
        <w:autoSpaceDE w:val="0"/>
        <w:autoSpaceDN w:val="0"/>
        <w:adjustRightInd w:val="0"/>
        <w:rPr>
          <w:rFonts w:ascii="Calibri" w:hAnsi="Calibri" w:cs="Calibri"/>
          <w:color w:val="000000"/>
          <w:lang w:val="en-US"/>
        </w:rPr>
      </w:pPr>
      <w:r w:rsidRPr="006D2085">
        <w:rPr>
          <w:rFonts w:ascii="Calibri" w:hAnsi="Calibri" w:cs="Calibri"/>
          <w:color w:val="000000"/>
          <w:lang w:val="en-US"/>
        </w:rPr>
        <w:t>possible RDF location(s</w:t>
      </w:r>
      <w:proofErr w:type="gramStart"/>
      <w:r w:rsidRPr="006D2085">
        <w:rPr>
          <w:rFonts w:ascii="Calibri" w:hAnsi="Calibri" w:cs="Calibri"/>
          <w:color w:val="000000"/>
          <w:lang w:val="en-US"/>
        </w:rPr>
        <w:t>);</w:t>
      </w:r>
      <w:proofErr w:type="gramEnd"/>
    </w:p>
    <w:p w14:paraId="3ACA1519" w14:textId="7BED4275" w:rsidR="00092D51" w:rsidRPr="006D2085" w:rsidRDefault="00092D51" w:rsidP="006E1A11">
      <w:pPr>
        <w:pStyle w:val="ListParagraph"/>
        <w:numPr>
          <w:ilvl w:val="0"/>
          <w:numId w:val="60"/>
        </w:numPr>
        <w:autoSpaceDE w:val="0"/>
        <w:autoSpaceDN w:val="0"/>
        <w:adjustRightInd w:val="0"/>
        <w:rPr>
          <w:rFonts w:ascii="Calibri" w:hAnsi="Calibri" w:cs="Calibri"/>
          <w:color w:val="000000"/>
          <w:lang w:val="en-US"/>
        </w:rPr>
      </w:pPr>
      <w:r w:rsidRPr="006D2085">
        <w:rPr>
          <w:rFonts w:ascii="Calibri" w:hAnsi="Calibri" w:cs="Calibri"/>
          <w:color w:val="000000"/>
          <w:lang w:val="en-US"/>
        </w:rPr>
        <w:t xml:space="preserve">waterway structure and navigational </w:t>
      </w:r>
      <w:proofErr w:type="gramStart"/>
      <w:r w:rsidRPr="006D2085">
        <w:rPr>
          <w:rFonts w:ascii="Calibri" w:hAnsi="Calibri" w:cs="Calibri"/>
          <w:color w:val="000000"/>
          <w:lang w:val="en-US"/>
        </w:rPr>
        <w:t>hazards;</w:t>
      </w:r>
      <w:proofErr w:type="gramEnd"/>
    </w:p>
    <w:p w14:paraId="75982157" w14:textId="765C66E0" w:rsidR="00092D51" w:rsidRPr="00092D51" w:rsidRDefault="00092D51" w:rsidP="006E1A11">
      <w:pPr>
        <w:pStyle w:val="ListParagraph"/>
        <w:numPr>
          <w:ilvl w:val="0"/>
          <w:numId w:val="60"/>
        </w:numPr>
        <w:autoSpaceDE w:val="0"/>
        <w:autoSpaceDN w:val="0"/>
        <w:adjustRightInd w:val="0"/>
        <w:rPr>
          <w:rFonts w:ascii="Calibri" w:hAnsi="Calibri" w:cs="Calibri"/>
          <w:color w:val="000000"/>
          <w:lang w:val="en-US"/>
        </w:rPr>
      </w:pPr>
      <w:r w:rsidRPr="00092D51">
        <w:rPr>
          <w:rFonts w:ascii="Calibri" w:hAnsi="Calibri" w:cs="Calibri"/>
          <w:color w:val="000000"/>
          <w:lang w:val="en-US"/>
        </w:rPr>
        <w:t xml:space="preserve">the types of ships to be </w:t>
      </w:r>
      <w:proofErr w:type="gramStart"/>
      <w:r w:rsidRPr="00092D51">
        <w:rPr>
          <w:rFonts w:ascii="Calibri" w:hAnsi="Calibri" w:cs="Calibri"/>
          <w:color w:val="000000"/>
          <w:lang w:val="en-US"/>
        </w:rPr>
        <w:t>detected;</w:t>
      </w:r>
      <w:proofErr w:type="gramEnd"/>
    </w:p>
    <w:p w14:paraId="68440ED3" w14:textId="076423B1" w:rsidR="00092D51" w:rsidRPr="00092D51" w:rsidRDefault="00092D51" w:rsidP="006E1A11">
      <w:pPr>
        <w:pStyle w:val="ListParagraph"/>
        <w:numPr>
          <w:ilvl w:val="0"/>
          <w:numId w:val="60"/>
        </w:numPr>
        <w:autoSpaceDE w:val="0"/>
        <w:autoSpaceDN w:val="0"/>
        <w:adjustRightInd w:val="0"/>
        <w:rPr>
          <w:rFonts w:ascii="Calibri" w:hAnsi="Calibri" w:cs="Calibri"/>
          <w:color w:val="000000"/>
          <w:lang w:val="en-US"/>
        </w:rPr>
      </w:pPr>
      <w:r w:rsidRPr="00092D51">
        <w:rPr>
          <w:rFonts w:ascii="Calibri" w:hAnsi="Calibri" w:cs="Calibri"/>
          <w:color w:val="000000"/>
          <w:lang w:val="en-US"/>
        </w:rPr>
        <w:t>expected meteorological conditions.</w:t>
      </w:r>
    </w:p>
    <w:p w14:paraId="15F99730" w14:textId="6AE7CB57" w:rsidR="00092D51" w:rsidRPr="00092D51" w:rsidRDefault="00092D51" w:rsidP="00092D51">
      <w:pPr>
        <w:pStyle w:val="ListParagraph"/>
        <w:numPr>
          <w:ilvl w:val="0"/>
          <w:numId w:val="50"/>
        </w:numPr>
        <w:autoSpaceDE w:val="0"/>
        <w:autoSpaceDN w:val="0"/>
        <w:adjustRightInd w:val="0"/>
        <w:rPr>
          <w:rFonts w:ascii="Calibri" w:hAnsi="Calibri" w:cs="Calibri"/>
          <w:color w:val="000000"/>
          <w:lang w:val="en-US"/>
        </w:rPr>
      </w:pPr>
      <w:r w:rsidRPr="00092D51">
        <w:rPr>
          <w:rFonts w:ascii="Calibri" w:hAnsi="Calibri" w:cs="Calibri"/>
          <w:color w:val="000000"/>
          <w:lang w:val="en-US"/>
        </w:rPr>
        <w:t xml:space="preserve">the </w:t>
      </w:r>
      <w:commentRangeStart w:id="80"/>
      <w:r w:rsidRPr="00092D51">
        <w:rPr>
          <w:rFonts w:ascii="Calibri" w:hAnsi="Calibri" w:cs="Calibri"/>
          <w:color w:val="000000"/>
          <w:lang w:val="en-US"/>
        </w:rPr>
        <w:t xml:space="preserve">declared VTS level of capability </w:t>
      </w:r>
      <w:commentRangeEnd w:id="80"/>
      <w:r w:rsidR="006E1A11">
        <w:rPr>
          <w:rStyle w:val="CommentReference"/>
          <w:rFonts w:asciiTheme="minorHAnsi" w:eastAsiaTheme="minorHAnsi" w:hAnsiTheme="minorHAnsi" w:cstheme="minorBidi"/>
        </w:rPr>
        <w:commentReference w:id="80"/>
      </w:r>
      <w:r w:rsidRPr="00092D51">
        <w:rPr>
          <w:rFonts w:ascii="Calibri" w:hAnsi="Calibri" w:cs="Calibri"/>
          <w:color w:val="000000"/>
          <w:lang w:val="en-US"/>
        </w:rPr>
        <w:t xml:space="preserve">and possible responsibilities for </w:t>
      </w:r>
      <w:proofErr w:type="gramStart"/>
      <w:r w:rsidRPr="00092D51">
        <w:rPr>
          <w:rFonts w:ascii="Calibri" w:hAnsi="Calibri" w:cs="Calibri"/>
          <w:color w:val="000000"/>
          <w:lang w:val="en-US"/>
        </w:rPr>
        <w:t>SAR;</w:t>
      </w:r>
      <w:proofErr w:type="gramEnd"/>
    </w:p>
    <w:p w14:paraId="2329BA72" w14:textId="1EB6087E" w:rsidR="00092D51" w:rsidRPr="006D2085" w:rsidRDefault="00092D51" w:rsidP="00092D51">
      <w:pPr>
        <w:pStyle w:val="ListParagraph"/>
        <w:numPr>
          <w:ilvl w:val="0"/>
          <w:numId w:val="50"/>
        </w:numPr>
        <w:autoSpaceDE w:val="0"/>
        <w:autoSpaceDN w:val="0"/>
        <w:adjustRightInd w:val="0"/>
        <w:rPr>
          <w:rFonts w:ascii="Calibri" w:hAnsi="Calibri" w:cs="Calibri"/>
          <w:color w:val="000000"/>
          <w:lang w:val="en-US"/>
        </w:rPr>
      </w:pPr>
      <w:r w:rsidRPr="006D2085">
        <w:rPr>
          <w:rFonts w:ascii="Calibri" w:hAnsi="Calibri" w:cs="Calibri"/>
          <w:color w:val="000000"/>
          <w:lang w:val="en-US"/>
        </w:rPr>
        <w:t xml:space="preserve">the required bearing </w:t>
      </w:r>
      <w:proofErr w:type="gramStart"/>
      <w:r w:rsidRPr="006D2085">
        <w:rPr>
          <w:rFonts w:ascii="Calibri" w:hAnsi="Calibri" w:cs="Calibri"/>
          <w:color w:val="000000"/>
          <w:lang w:val="en-US"/>
        </w:rPr>
        <w:t>accuracy;</w:t>
      </w:r>
      <w:proofErr w:type="gramEnd"/>
    </w:p>
    <w:p w14:paraId="12E26F20" w14:textId="27EEAD69" w:rsidR="00092D51" w:rsidRPr="006D2085" w:rsidRDefault="00092D51" w:rsidP="00092D51">
      <w:pPr>
        <w:pStyle w:val="ListParagraph"/>
        <w:numPr>
          <w:ilvl w:val="0"/>
          <w:numId w:val="50"/>
        </w:numPr>
        <w:autoSpaceDE w:val="0"/>
        <w:autoSpaceDN w:val="0"/>
        <w:adjustRightInd w:val="0"/>
        <w:rPr>
          <w:rFonts w:ascii="Calibri" w:hAnsi="Calibri" w:cs="Calibri"/>
          <w:color w:val="000000"/>
          <w:lang w:val="en-US"/>
        </w:rPr>
      </w:pPr>
      <w:r w:rsidRPr="006D2085">
        <w:rPr>
          <w:rFonts w:ascii="Calibri" w:hAnsi="Calibri" w:cs="Calibri"/>
          <w:color w:val="000000"/>
          <w:lang w:val="en-US"/>
        </w:rPr>
        <w:t xml:space="preserve">the required frequency range of the RDF equipment (this may </w:t>
      </w:r>
      <w:proofErr w:type="gramStart"/>
      <w:r w:rsidRPr="006D2085">
        <w:rPr>
          <w:rFonts w:ascii="Calibri" w:hAnsi="Calibri" w:cs="Calibri"/>
          <w:color w:val="000000"/>
          <w:lang w:val="en-US"/>
        </w:rPr>
        <w:t>e.g.</w:t>
      </w:r>
      <w:proofErr w:type="gramEnd"/>
      <w:r w:rsidRPr="006D2085">
        <w:rPr>
          <w:rFonts w:ascii="Calibri" w:hAnsi="Calibri" w:cs="Calibri"/>
          <w:color w:val="000000"/>
          <w:lang w:val="en-US"/>
        </w:rPr>
        <w:t xml:space="preserve"> include frequencies used for SAR);</w:t>
      </w:r>
    </w:p>
    <w:p w14:paraId="13CDCB96" w14:textId="66725552" w:rsidR="00092D51" w:rsidRDefault="00092D51" w:rsidP="00092D51">
      <w:pPr>
        <w:pStyle w:val="ListParagraph"/>
        <w:numPr>
          <w:ilvl w:val="0"/>
          <w:numId w:val="50"/>
        </w:numPr>
        <w:autoSpaceDE w:val="0"/>
        <w:autoSpaceDN w:val="0"/>
        <w:adjustRightInd w:val="0"/>
        <w:ind w:left="360" w:firstLine="0"/>
        <w:rPr>
          <w:rFonts w:ascii="Calibri" w:hAnsi="Calibri" w:cs="Calibri"/>
          <w:color w:val="000000"/>
          <w:lang w:val="en-US"/>
        </w:rPr>
      </w:pPr>
      <w:r w:rsidRPr="006D2085">
        <w:rPr>
          <w:rFonts w:ascii="Calibri" w:hAnsi="Calibri" w:cs="Calibri"/>
          <w:color w:val="000000"/>
          <w:lang w:val="en-US"/>
        </w:rPr>
        <w:t xml:space="preserve">the number of simultaneously monitored VHF </w:t>
      </w:r>
      <w:proofErr w:type="gramStart"/>
      <w:r w:rsidRPr="006D2085">
        <w:rPr>
          <w:rFonts w:ascii="Calibri" w:hAnsi="Calibri" w:cs="Calibri"/>
          <w:color w:val="000000"/>
          <w:lang w:val="en-US"/>
        </w:rPr>
        <w:t>channels;</w:t>
      </w:r>
      <w:proofErr w:type="gramEnd"/>
    </w:p>
    <w:p w14:paraId="1007741E" w14:textId="0964C0EC" w:rsidR="006D2085" w:rsidRPr="006D2085" w:rsidRDefault="006D2085" w:rsidP="006D2085">
      <w:pPr>
        <w:pStyle w:val="ListParagraph"/>
        <w:numPr>
          <w:ilvl w:val="0"/>
          <w:numId w:val="50"/>
        </w:numPr>
        <w:autoSpaceDE w:val="0"/>
        <w:autoSpaceDN w:val="0"/>
        <w:adjustRightInd w:val="0"/>
        <w:rPr>
          <w:rFonts w:ascii="Calibri" w:hAnsi="Calibri" w:cs="Calibri"/>
          <w:color w:val="000000"/>
          <w:lang w:val="en-US"/>
        </w:rPr>
      </w:pPr>
      <w:r w:rsidRPr="00092D51">
        <w:rPr>
          <w:rFonts w:ascii="Calibri" w:hAnsi="Calibri" w:cs="Calibri"/>
          <w:color w:val="000000"/>
          <w:lang w:val="en-US"/>
        </w:rPr>
        <w:t>other influencing factors, such as obstructions in the line of sight and the presence of potential reflective</w:t>
      </w:r>
      <w:r w:rsidR="00790D54">
        <w:rPr>
          <w:rFonts w:ascii="Calibri" w:hAnsi="Calibri" w:cs="Calibri"/>
          <w:color w:val="000000"/>
          <w:lang w:val="en-US"/>
        </w:rPr>
        <w:t xml:space="preserve"> </w:t>
      </w:r>
      <w:r w:rsidRPr="006D2085">
        <w:rPr>
          <w:rFonts w:ascii="Calibri" w:hAnsi="Calibri" w:cs="Calibri"/>
          <w:color w:val="000000"/>
          <w:lang w:val="en-US"/>
        </w:rPr>
        <w:t>surfaces, which may reduce the performance of an RDF system.</w:t>
      </w:r>
      <w:commentRangeEnd w:id="78"/>
      <w:r w:rsidR="006E1A11">
        <w:rPr>
          <w:rStyle w:val="CommentReference"/>
          <w:rFonts w:asciiTheme="minorHAnsi" w:eastAsiaTheme="minorHAnsi" w:hAnsiTheme="minorHAnsi" w:cstheme="minorBidi"/>
        </w:rPr>
        <w:commentReference w:id="78"/>
      </w:r>
    </w:p>
    <w:p w14:paraId="70665F29" w14:textId="499108DD" w:rsidR="00A579A4" w:rsidRDefault="006D2085" w:rsidP="00A478FA">
      <w:pPr>
        <w:pStyle w:val="Heading2"/>
      </w:pPr>
      <w:bookmarkStart w:id="81" w:name="_Toc83578823"/>
      <w:bookmarkStart w:id="82" w:name="_Toc83579084"/>
      <w:bookmarkStart w:id="83" w:name="_Toc83579313"/>
      <w:bookmarkStart w:id="84" w:name="_Toc83579358"/>
      <w:bookmarkStart w:id="85" w:name="_Toc83578824"/>
      <w:bookmarkStart w:id="86" w:name="_Toc83579085"/>
      <w:bookmarkStart w:id="87" w:name="_Toc83579314"/>
      <w:bookmarkStart w:id="88" w:name="_Toc83579359"/>
      <w:bookmarkStart w:id="89" w:name="_Toc62817611"/>
      <w:bookmarkStart w:id="90" w:name="_Toc83581169"/>
      <w:bookmarkEnd w:id="81"/>
      <w:bookmarkEnd w:id="82"/>
      <w:bookmarkEnd w:id="83"/>
      <w:bookmarkEnd w:id="84"/>
      <w:bookmarkEnd w:id="85"/>
      <w:bookmarkEnd w:id="86"/>
      <w:bookmarkEnd w:id="87"/>
      <w:bookmarkEnd w:id="88"/>
      <w:bookmarkEnd w:id="89"/>
      <w:r>
        <w:t>Areas of Coverage</w:t>
      </w:r>
      <w:bookmarkEnd w:id="90"/>
    </w:p>
    <w:p w14:paraId="1E0878ED" w14:textId="77777777" w:rsidR="006D2085" w:rsidRDefault="006D2085" w:rsidP="006D2085">
      <w:pPr>
        <w:pStyle w:val="BodyText"/>
        <w:jc w:val="left"/>
      </w:pPr>
      <w:r>
        <w:t>These areas vary in the types of risk, the vessels and their interactions, the required sensor ranges and, possibly, the types of service. There may be several different operational areas depending on the VTS area of interest.</w:t>
      </w:r>
    </w:p>
    <w:p w14:paraId="4613D1F9" w14:textId="77777777" w:rsidR="006D2085" w:rsidRDefault="006D2085" w:rsidP="006D2085">
      <w:pPr>
        <w:pStyle w:val="BodyText"/>
        <w:jc w:val="left"/>
      </w:pPr>
      <w:r>
        <w:rPr>
          <w:highlight w:val="lightGray"/>
        </w:rPr>
        <w:t xml:space="preserve">RDF </w:t>
      </w:r>
      <w:r>
        <w:t>functional and performance requirements will differ in these operational areas, so identifying the appropriate requirements should be a careful process, balancing cost and, sometimes opposing, performance requirements (</w:t>
      </w:r>
      <w:proofErr w:type="gramStart"/>
      <w:r>
        <w:t>e.g.</w:t>
      </w:r>
      <w:proofErr w:type="gramEnd"/>
      <w:r>
        <w:t xml:space="preserve"> probability of detection versus precision of bearing accuracy).</w:t>
      </w:r>
    </w:p>
    <w:p w14:paraId="016B07F1" w14:textId="77777777" w:rsidR="006D2085" w:rsidRDefault="006D2085" w:rsidP="006D2085">
      <w:pPr>
        <w:autoSpaceDE w:val="0"/>
        <w:autoSpaceDN w:val="0"/>
        <w:adjustRightInd w:val="0"/>
        <w:spacing w:line="240" w:lineRule="auto"/>
        <w:rPr>
          <w:rFonts w:ascii="Calibri" w:hAnsi="Calibri" w:cs="Calibri"/>
          <w:sz w:val="22"/>
          <w:lang w:val="en-US"/>
        </w:rPr>
      </w:pPr>
      <w:r>
        <w:rPr>
          <w:rFonts w:ascii="Calibri" w:hAnsi="Calibri" w:cs="Calibri"/>
          <w:sz w:val="22"/>
          <w:lang w:val="en-US"/>
        </w:rPr>
        <w:t>The recommended method for determination of RDF coverage and range performance is a combination of site</w:t>
      </w:r>
    </w:p>
    <w:p w14:paraId="2563F322" w14:textId="317B5458" w:rsidR="00FB203B" w:rsidRDefault="006D2085" w:rsidP="006D2085">
      <w:pPr>
        <w:pStyle w:val="BodyText"/>
        <w:jc w:val="left"/>
        <w:rPr>
          <w:rFonts w:ascii="Calibri" w:hAnsi="Calibri" w:cs="Calibri"/>
          <w:lang w:val="en-US"/>
        </w:rPr>
      </w:pPr>
      <w:r>
        <w:rPr>
          <w:rFonts w:ascii="Calibri" w:hAnsi="Calibri" w:cs="Calibri"/>
          <w:lang w:val="en-US"/>
        </w:rPr>
        <w:t>inspections and RDF system performance calculations</w:t>
      </w:r>
      <w:commentRangeStart w:id="91"/>
      <w:r>
        <w:rPr>
          <w:rFonts w:ascii="Calibri" w:hAnsi="Calibri" w:cs="Calibri"/>
          <w:lang w:val="en-US"/>
        </w:rPr>
        <w:t xml:space="preserve">. </w:t>
      </w:r>
      <w:commentRangeStart w:id="92"/>
      <w:r>
        <w:rPr>
          <w:rFonts w:ascii="Calibri" w:hAnsi="Calibri" w:cs="Calibri"/>
          <w:lang w:val="en-US"/>
        </w:rPr>
        <w:t>Figure 15</w:t>
      </w:r>
      <w:commentRangeEnd w:id="92"/>
      <w:r w:rsidR="00790D54">
        <w:rPr>
          <w:rStyle w:val="CommentReference"/>
        </w:rPr>
        <w:commentReference w:id="92"/>
      </w:r>
      <w:r>
        <w:rPr>
          <w:rFonts w:ascii="Calibri" w:hAnsi="Calibri" w:cs="Calibri"/>
          <w:lang w:val="en-US"/>
        </w:rPr>
        <w:t xml:space="preserve"> provides an example of such a calculation.</w:t>
      </w:r>
    </w:p>
    <w:p w14:paraId="4D325F58" w14:textId="6DFAFE2A" w:rsidR="00C84389" w:rsidRDefault="00C84389" w:rsidP="006D2085">
      <w:pPr>
        <w:pStyle w:val="BodyText"/>
        <w:jc w:val="left"/>
        <w:rPr>
          <w:rFonts w:ascii="Calibri" w:hAnsi="Calibri" w:cs="Calibri"/>
          <w:lang w:val="en-US"/>
        </w:rPr>
      </w:pPr>
      <w:r>
        <w:rPr>
          <w:rFonts w:ascii="Calibri" w:hAnsi="Calibri" w:cs="Calibri"/>
          <w:lang w:val="en-US"/>
        </w:rPr>
        <w:t>(</w:t>
      </w:r>
      <w:proofErr w:type="gramStart"/>
      <w:r>
        <w:rPr>
          <w:rFonts w:ascii="Calibri" w:hAnsi="Calibri" w:cs="Calibri"/>
          <w:lang w:val="en-US"/>
        </w:rPr>
        <w:t>insert</w:t>
      </w:r>
      <w:proofErr w:type="gramEnd"/>
      <w:r>
        <w:rPr>
          <w:rFonts w:ascii="Calibri" w:hAnsi="Calibri" w:cs="Calibri"/>
          <w:lang w:val="en-US"/>
        </w:rPr>
        <w:t xml:space="preserve"> Figure 15 here)</w:t>
      </w:r>
    </w:p>
    <w:p w14:paraId="5258768E" w14:textId="68D630C0" w:rsidR="00C84389" w:rsidRDefault="00C84389" w:rsidP="00C84389">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The evaluation should include:</w:t>
      </w:r>
    </w:p>
    <w:p w14:paraId="7C1930DB" w14:textId="77777777" w:rsidR="00C84389" w:rsidRDefault="00C84389" w:rsidP="00C84389">
      <w:pPr>
        <w:autoSpaceDE w:val="0"/>
        <w:autoSpaceDN w:val="0"/>
        <w:adjustRightInd w:val="0"/>
        <w:spacing w:line="240" w:lineRule="auto"/>
        <w:rPr>
          <w:rFonts w:ascii="Calibri" w:hAnsi="Calibri" w:cs="Calibri"/>
          <w:color w:val="000000"/>
          <w:sz w:val="22"/>
          <w:lang w:val="en-US"/>
        </w:rPr>
      </w:pPr>
    </w:p>
    <w:p w14:paraId="26C8FD67" w14:textId="352C6ACB" w:rsidR="00C84389" w:rsidRPr="00C84389" w:rsidRDefault="00C84389" w:rsidP="00C84389">
      <w:pPr>
        <w:pStyle w:val="ListParagraph"/>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calculation of VHF Radio Range based on RDF antenna height and minimal VHF antenna height on the target</w:t>
      </w:r>
    </w:p>
    <w:p w14:paraId="07AE2DC4" w14:textId="77777777" w:rsidR="00C84389" w:rsidRPr="00C84389" w:rsidRDefault="00C84389" w:rsidP="00C84389">
      <w:pPr>
        <w:pStyle w:val="ListParagraph"/>
        <w:autoSpaceDE w:val="0"/>
        <w:autoSpaceDN w:val="0"/>
        <w:adjustRightInd w:val="0"/>
        <w:rPr>
          <w:rFonts w:ascii="Calibri" w:hAnsi="Calibri" w:cs="Calibri"/>
          <w:color w:val="000000"/>
          <w:lang w:val="en-US"/>
        </w:rPr>
      </w:pPr>
      <w:r w:rsidRPr="00C84389">
        <w:rPr>
          <w:rFonts w:ascii="Calibri" w:hAnsi="Calibri" w:cs="Calibri"/>
          <w:color w:val="000000"/>
          <w:lang w:val="en-US"/>
        </w:rPr>
        <w:t xml:space="preserve">of </w:t>
      </w:r>
      <w:proofErr w:type="gramStart"/>
      <w:r w:rsidRPr="00C84389">
        <w:rPr>
          <w:rFonts w:ascii="Calibri" w:hAnsi="Calibri" w:cs="Calibri"/>
          <w:color w:val="000000"/>
          <w:lang w:val="en-US"/>
        </w:rPr>
        <w:t>interest;</w:t>
      </w:r>
      <w:proofErr w:type="gramEnd"/>
    </w:p>
    <w:p w14:paraId="401E6769" w14:textId="44D46C5E" w:rsidR="00C84389" w:rsidRPr="00C84389" w:rsidRDefault="00C84389" w:rsidP="00C84389">
      <w:pPr>
        <w:pStyle w:val="ListParagraph"/>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t>calculation of all applicable losses (target’s VHF transceiver power, required RDF sensitivity, losses in VHF</w:t>
      </w:r>
    </w:p>
    <w:p w14:paraId="6971EB41" w14:textId="77777777" w:rsidR="00C84389" w:rsidRPr="00C84389" w:rsidRDefault="00C84389" w:rsidP="00C84389">
      <w:pPr>
        <w:pStyle w:val="ListParagraph"/>
        <w:autoSpaceDE w:val="0"/>
        <w:autoSpaceDN w:val="0"/>
        <w:adjustRightInd w:val="0"/>
        <w:rPr>
          <w:rFonts w:ascii="Calibri" w:hAnsi="Calibri" w:cs="Calibri"/>
          <w:color w:val="000000"/>
          <w:lang w:val="en-US"/>
        </w:rPr>
      </w:pPr>
      <w:r w:rsidRPr="00C84389">
        <w:rPr>
          <w:rFonts w:ascii="Calibri" w:hAnsi="Calibri" w:cs="Calibri"/>
          <w:color w:val="000000"/>
          <w:lang w:val="en-US"/>
        </w:rPr>
        <w:t>cable etc.</w:t>
      </w:r>
      <w:proofErr w:type="gramStart"/>
      <w:r w:rsidRPr="00C84389">
        <w:rPr>
          <w:rFonts w:ascii="Calibri" w:hAnsi="Calibri" w:cs="Calibri"/>
          <w:color w:val="000000"/>
          <w:lang w:val="en-US"/>
        </w:rPr>
        <w:t>);</w:t>
      </w:r>
      <w:proofErr w:type="gramEnd"/>
    </w:p>
    <w:p w14:paraId="525AFAB9" w14:textId="45EF6AB3" w:rsidR="00C84389" w:rsidRPr="00390546" w:rsidRDefault="00C84389" w:rsidP="00390546">
      <w:pPr>
        <w:pStyle w:val="ListParagraph"/>
        <w:numPr>
          <w:ilvl w:val="0"/>
          <w:numId w:val="51"/>
        </w:numPr>
        <w:autoSpaceDE w:val="0"/>
        <w:autoSpaceDN w:val="0"/>
        <w:adjustRightInd w:val="0"/>
        <w:rPr>
          <w:rFonts w:ascii="Calibri" w:hAnsi="Calibri" w:cs="Calibri"/>
          <w:color w:val="000000"/>
          <w:lang w:val="en-US"/>
        </w:rPr>
      </w:pPr>
      <w:r w:rsidRPr="00C84389">
        <w:rPr>
          <w:rFonts w:ascii="Calibri" w:hAnsi="Calibri" w:cs="Calibri"/>
          <w:color w:val="000000"/>
          <w:lang w:val="en-US"/>
        </w:rPr>
        <w:lastRenderedPageBreak/>
        <w:t>evaluation of the effects from propagation conditions and obstructions;</w:t>
      </w:r>
      <w:r>
        <w:rPr>
          <w:rFonts w:ascii="Calibri" w:hAnsi="Calibri" w:cs="Calibri"/>
          <w:color w:val="000000"/>
          <w:lang w:val="en-US"/>
        </w:rPr>
        <w:t xml:space="preserve"> and</w:t>
      </w:r>
    </w:p>
    <w:p w14:paraId="07516A72" w14:textId="1F5242FC" w:rsidR="00C84389" w:rsidRPr="00390546" w:rsidRDefault="00C84389" w:rsidP="00390546">
      <w:pPr>
        <w:pStyle w:val="ListParagraph"/>
        <w:numPr>
          <w:ilvl w:val="0"/>
          <w:numId w:val="51"/>
        </w:numPr>
        <w:autoSpaceDE w:val="0"/>
        <w:autoSpaceDN w:val="0"/>
        <w:adjustRightInd w:val="0"/>
        <w:rPr>
          <w:rFonts w:ascii="Calibri" w:hAnsi="Calibri" w:cs="Calibri"/>
          <w:color w:val="000000"/>
          <w:lang w:val="en-US"/>
        </w:rPr>
      </w:pPr>
      <w:r w:rsidRPr="00390546">
        <w:rPr>
          <w:rFonts w:ascii="Calibri" w:hAnsi="Calibri" w:cs="Calibri"/>
          <w:color w:val="000000"/>
          <w:lang w:val="en-US"/>
        </w:rPr>
        <w:t>influence of meteorological conditions.</w:t>
      </w:r>
    </w:p>
    <w:p w14:paraId="50F595E1" w14:textId="596D45B8" w:rsidR="00C84389" w:rsidRDefault="00C84389" w:rsidP="00C84389">
      <w:pPr>
        <w:pStyle w:val="BodyText"/>
        <w:jc w:val="left"/>
      </w:pPr>
      <w:r>
        <w:rPr>
          <w:rFonts w:ascii="Calibri" w:hAnsi="Calibri" w:cs="Calibri"/>
          <w:color w:val="000000"/>
          <w:lang w:val="en-US"/>
        </w:rPr>
        <w:t>The calculations may be supplemented by comparison and/or validation test.</w:t>
      </w:r>
      <w:commentRangeEnd w:id="91"/>
      <w:r>
        <w:rPr>
          <w:rStyle w:val="CommentReference"/>
        </w:rPr>
        <w:commentReference w:id="91"/>
      </w:r>
    </w:p>
    <w:p w14:paraId="3359B3EE" w14:textId="02D37499" w:rsidR="00C947DA" w:rsidRDefault="00C947DA" w:rsidP="006D2085">
      <w:pPr>
        <w:pStyle w:val="BodyText"/>
        <w:jc w:val="left"/>
        <w:rPr>
          <w:ins w:id="93" w:author="Dunn, Karen" w:date="2021-09-26T14:46:00Z"/>
        </w:rPr>
      </w:pPr>
      <w:commentRangeStart w:id="94"/>
      <w:r w:rsidRPr="00A478FA">
        <w:t>Inland waterways</w:t>
      </w:r>
      <w:commentRangeEnd w:id="94"/>
      <w:r w:rsidR="006D2085">
        <w:rPr>
          <w:rStyle w:val="CommentReference"/>
        </w:rPr>
        <w:commentReference w:id="94"/>
      </w:r>
      <w:r w:rsidRPr="00A478FA">
        <w:t>, like rivers and canals, are confined waters that are used by a large variety of vessels, ranging from sea-going vessels (</w:t>
      </w:r>
      <w:proofErr w:type="gramStart"/>
      <w:r w:rsidRPr="00A478FA">
        <w:t>e.g.</w:t>
      </w:r>
      <w:proofErr w:type="gramEnd"/>
      <w:r w:rsidRPr="00A478FA">
        <w:t xml:space="preserve"> a river section as part of the port approach), river-trade, allied services vessels, ferries and even recreational vessels. Traffic separation may be as low as a few metres. This requires a high </w:t>
      </w:r>
      <w:ins w:id="95" w:author="Dunn, Karen" w:date="2021-09-24T14:44:00Z">
        <w:r w:rsidR="00A478FA">
          <w:t>precision of bearing accuracy</w:t>
        </w:r>
      </w:ins>
      <w:r w:rsidRPr="00A478FA">
        <w:t>.</w:t>
      </w:r>
    </w:p>
    <w:p w14:paraId="6BEE53DC" w14:textId="06CD8CDD" w:rsidR="00A30894" w:rsidRDefault="00A30894" w:rsidP="006D2085">
      <w:pPr>
        <w:pStyle w:val="BodyText"/>
        <w:jc w:val="left"/>
        <w:rPr>
          <w:ins w:id="96" w:author="Dunn, Karen" w:date="2021-09-26T14:46:00Z"/>
        </w:rPr>
      </w:pPr>
      <w:ins w:id="97" w:author="Dunn, Karen" w:date="2021-09-26T14:46:00Z">
        <w:r>
          <w:t>Port area</w:t>
        </w:r>
        <w:proofErr w:type="gramStart"/>
        <w:r>
          <w:t>…..</w:t>
        </w:r>
        <w:proofErr w:type="gramEnd"/>
      </w:ins>
    </w:p>
    <w:p w14:paraId="16A1B1BC" w14:textId="7BCF2F22" w:rsidR="00A30894" w:rsidRDefault="00A30894" w:rsidP="006D2085">
      <w:pPr>
        <w:pStyle w:val="BodyText"/>
        <w:jc w:val="left"/>
        <w:rPr>
          <w:ins w:id="98" w:author="Dunn, Karen" w:date="2021-09-26T14:46:00Z"/>
        </w:rPr>
      </w:pPr>
      <w:ins w:id="99" w:author="Dunn, Karen" w:date="2021-09-26T14:46:00Z">
        <w:r>
          <w:t>Port approach……</w:t>
        </w:r>
      </w:ins>
    </w:p>
    <w:p w14:paraId="565030F3" w14:textId="647CD6D2" w:rsidR="00A30894" w:rsidRDefault="00A30894" w:rsidP="006D2085">
      <w:pPr>
        <w:pStyle w:val="BodyText"/>
        <w:jc w:val="left"/>
        <w:rPr>
          <w:ins w:id="100" w:author="Dunn, Karen" w:date="2021-09-26T14:46:00Z"/>
        </w:rPr>
      </w:pPr>
      <w:ins w:id="101" w:author="Dunn, Karen" w:date="2021-09-26T14:46:00Z">
        <w:r>
          <w:t>Coastal area……</w:t>
        </w:r>
      </w:ins>
    </w:p>
    <w:p w14:paraId="244A11B4" w14:textId="6F70B8C2" w:rsidR="00A30894" w:rsidRPr="00A478FA" w:rsidRDefault="00A30894" w:rsidP="006D2085">
      <w:pPr>
        <w:pStyle w:val="BodyText"/>
        <w:jc w:val="left"/>
      </w:pPr>
      <w:ins w:id="102" w:author="Dunn, Karen" w:date="2021-09-26T14:46:00Z">
        <w:r>
          <w:t>Offshore</w:t>
        </w:r>
        <w:proofErr w:type="gramStart"/>
        <w:r>
          <w:t>…..</w:t>
        </w:r>
      </w:ins>
      <w:proofErr w:type="gramEnd"/>
    </w:p>
    <w:p w14:paraId="7CB517C0" w14:textId="78722211" w:rsidR="0040380C" w:rsidRPr="00FB203B" w:rsidRDefault="0040380C" w:rsidP="006D2085">
      <w:pPr>
        <w:pStyle w:val="BodyText"/>
        <w:ind w:left="708"/>
        <w:jc w:val="left"/>
        <w:rPr>
          <w:strike/>
        </w:rPr>
      </w:pPr>
    </w:p>
    <w:p w14:paraId="32C7AA24" w14:textId="16F468C5" w:rsidR="00A579A4" w:rsidRDefault="00435517" w:rsidP="00A478FA">
      <w:pPr>
        <w:pStyle w:val="Heading2"/>
      </w:pPr>
      <w:bookmarkStart w:id="103" w:name="_Toc62817612"/>
      <w:bookmarkStart w:id="104" w:name="_Toc83581170"/>
      <w:bookmarkEnd w:id="103"/>
      <w:r>
        <w:t>Bearing Accuracy</w:t>
      </w:r>
      <w:bookmarkEnd w:id="104"/>
    </w:p>
    <w:p w14:paraId="36F82640" w14:textId="77777777" w:rsidR="00A30894" w:rsidRDefault="00A30894" w:rsidP="00A30894">
      <w:pPr>
        <w:autoSpaceDE w:val="0"/>
        <w:autoSpaceDN w:val="0"/>
        <w:adjustRightInd w:val="0"/>
        <w:spacing w:line="240" w:lineRule="auto"/>
        <w:rPr>
          <w:rFonts w:ascii="Calibri" w:hAnsi="Calibri" w:cs="Calibri"/>
          <w:sz w:val="22"/>
          <w:lang w:val="en-US"/>
        </w:rPr>
      </w:pPr>
      <w:r>
        <w:rPr>
          <w:rFonts w:ascii="Calibri" w:hAnsi="Calibri" w:cs="Calibri"/>
          <w:sz w:val="22"/>
          <w:lang w:val="en-US"/>
        </w:rPr>
        <w:t>One of the most important performance parameters of the Radio Direction Finder system is the bearing accuracy.</w:t>
      </w:r>
    </w:p>
    <w:p w14:paraId="68E0484E" w14:textId="77777777" w:rsidR="00A30894" w:rsidRDefault="00A30894" w:rsidP="00A30894">
      <w:pPr>
        <w:autoSpaceDE w:val="0"/>
        <w:autoSpaceDN w:val="0"/>
        <w:adjustRightInd w:val="0"/>
        <w:spacing w:line="240" w:lineRule="auto"/>
        <w:rPr>
          <w:rFonts w:ascii="Calibri" w:hAnsi="Calibri" w:cs="Calibri"/>
          <w:sz w:val="22"/>
          <w:lang w:val="en-US"/>
        </w:rPr>
      </w:pPr>
      <w:r>
        <w:rPr>
          <w:rFonts w:ascii="Calibri" w:hAnsi="Calibri" w:cs="Calibri"/>
          <w:sz w:val="22"/>
          <w:lang w:val="en-US"/>
        </w:rPr>
        <w:t>Besides the technical characteristics of the RDF equipment, many other factors may significantly reduce the</w:t>
      </w:r>
    </w:p>
    <w:p w14:paraId="7F42B71E" w14:textId="77777777" w:rsidR="00A30894" w:rsidRDefault="00A30894" w:rsidP="00A30894">
      <w:pPr>
        <w:autoSpaceDE w:val="0"/>
        <w:autoSpaceDN w:val="0"/>
        <w:adjustRightInd w:val="0"/>
        <w:spacing w:line="240" w:lineRule="auto"/>
        <w:rPr>
          <w:rFonts w:ascii="Calibri" w:hAnsi="Calibri" w:cs="Calibri"/>
          <w:sz w:val="22"/>
          <w:lang w:val="en-US"/>
        </w:rPr>
      </w:pPr>
      <w:r>
        <w:rPr>
          <w:rFonts w:ascii="Calibri" w:hAnsi="Calibri" w:cs="Calibri"/>
          <w:sz w:val="22"/>
          <w:lang w:val="en-US"/>
        </w:rPr>
        <w:t xml:space="preserve">bearing accuracy in real conditions. Therefore, the following aspects should be </w:t>
      </w:r>
      <w:proofErr w:type="gramStart"/>
      <w:r>
        <w:rPr>
          <w:rFonts w:ascii="Calibri" w:hAnsi="Calibri" w:cs="Calibri"/>
          <w:sz w:val="22"/>
          <w:lang w:val="en-US"/>
        </w:rPr>
        <w:t>taken into account</w:t>
      </w:r>
      <w:proofErr w:type="gramEnd"/>
      <w:r>
        <w:rPr>
          <w:rFonts w:ascii="Calibri" w:hAnsi="Calibri" w:cs="Calibri"/>
          <w:sz w:val="22"/>
          <w:lang w:val="en-US"/>
        </w:rPr>
        <w:t xml:space="preserve"> when</w:t>
      </w:r>
    </w:p>
    <w:p w14:paraId="754E60F5" w14:textId="77777777" w:rsidR="00390546" w:rsidRDefault="00A30894" w:rsidP="00390546">
      <w:pPr>
        <w:pStyle w:val="BodyText"/>
        <w:jc w:val="left"/>
        <w:rPr>
          <w:i/>
          <w:highlight w:val="lightGray"/>
        </w:rPr>
      </w:pPr>
      <w:r>
        <w:rPr>
          <w:rFonts w:ascii="Calibri" w:hAnsi="Calibri" w:cs="Calibri"/>
          <w:lang w:val="en-US"/>
        </w:rPr>
        <w:t>assessing bearing accuracy:</w:t>
      </w:r>
      <w:r w:rsidRPr="00FB203B">
        <w:rPr>
          <w:i/>
          <w:highlight w:val="lightGray"/>
        </w:rPr>
        <w:t xml:space="preserve"> </w:t>
      </w:r>
    </w:p>
    <w:p w14:paraId="6285951E" w14:textId="77777777" w:rsidR="00390546" w:rsidRPr="00390546" w:rsidRDefault="00390546" w:rsidP="00390546">
      <w:pPr>
        <w:pStyle w:val="BodyText"/>
        <w:numPr>
          <w:ilvl w:val="0"/>
          <w:numId w:val="52"/>
        </w:numPr>
        <w:jc w:val="left"/>
      </w:pPr>
      <w:r>
        <w:rPr>
          <w:rFonts w:ascii="Calibri" w:hAnsi="Calibri" w:cs="Calibri"/>
          <w:lang w:val="en-US"/>
        </w:rPr>
        <w:t xml:space="preserve">the specified RDF equipment bearing accuracy - typically specified for </w:t>
      </w:r>
      <w:commentRangeStart w:id="105"/>
      <w:r>
        <w:rPr>
          <w:rFonts w:ascii="Calibri" w:hAnsi="Calibri" w:cs="Calibri"/>
          <w:lang w:val="en-US"/>
        </w:rPr>
        <w:t xml:space="preserve">'near to ideal' </w:t>
      </w:r>
      <w:commentRangeEnd w:id="105"/>
      <w:r w:rsidR="00DD6921">
        <w:rPr>
          <w:rStyle w:val="CommentReference"/>
        </w:rPr>
        <w:commentReference w:id="105"/>
      </w:r>
      <w:proofErr w:type="gramStart"/>
      <w:r>
        <w:rPr>
          <w:rFonts w:ascii="Calibri" w:hAnsi="Calibri" w:cs="Calibri"/>
          <w:lang w:val="en-US"/>
        </w:rPr>
        <w:t>conditions;</w:t>
      </w:r>
      <w:proofErr w:type="gramEnd"/>
    </w:p>
    <w:p w14:paraId="130EE9D0" w14:textId="77777777" w:rsidR="00390546" w:rsidRPr="00390546" w:rsidRDefault="00390546" w:rsidP="00390546">
      <w:pPr>
        <w:pStyle w:val="ListParagraph"/>
        <w:numPr>
          <w:ilvl w:val="0"/>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 xml:space="preserve">the environment of the RDF </w:t>
      </w:r>
      <w:proofErr w:type="gramStart"/>
      <w:r w:rsidRPr="00390546">
        <w:rPr>
          <w:rFonts w:ascii="Calibri" w:hAnsi="Calibri" w:cs="Calibri"/>
          <w:color w:val="000000"/>
          <w:lang w:val="en-US"/>
        </w:rPr>
        <w:t>antenna;</w:t>
      </w:r>
      <w:proofErr w:type="gramEnd"/>
    </w:p>
    <w:p w14:paraId="4C2B8CCE" w14:textId="22EACF5E" w:rsidR="00390546" w:rsidRDefault="00390546" w:rsidP="00390546">
      <w:pPr>
        <w:autoSpaceDE w:val="0"/>
        <w:autoSpaceDN w:val="0"/>
        <w:adjustRightInd w:val="0"/>
        <w:spacing w:line="240" w:lineRule="auto"/>
        <w:ind w:left="720"/>
        <w:rPr>
          <w:rFonts w:ascii="Calibri" w:hAnsi="Calibri" w:cs="Calibri"/>
          <w:color w:val="000000"/>
          <w:sz w:val="22"/>
          <w:lang w:val="en-US"/>
        </w:rPr>
      </w:pPr>
      <w:r>
        <w:rPr>
          <w:rFonts w:ascii="Calibri" w:hAnsi="Calibri" w:cs="Calibri"/>
          <w:color w:val="000000"/>
          <w:sz w:val="22"/>
          <w:lang w:val="en-US"/>
        </w:rPr>
        <w:t>Multipath signal propagation, caused by reflections from surrounding objects, can significantly deteriorate the bearing accuracy.</w:t>
      </w:r>
    </w:p>
    <w:p w14:paraId="61277409" w14:textId="09E3E9CE" w:rsidR="00390546" w:rsidRDefault="00390546" w:rsidP="00390546">
      <w:pPr>
        <w:pStyle w:val="ListParagraph"/>
        <w:numPr>
          <w:ilvl w:val="0"/>
          <w:numId w:val="52"/>
        </w:numPr>
        <w:autoSpaceDE w:val="0"/>
        <w:autoSpaceDN w:val="0"/>
        <w:adjustRightInd w:val="0"/>
        <w:rPr>
          <w:rFonts w:ascii="Calibri" w:hAnsi="Calibri" w:cs="Calibri"/>
          <w:color w:val="000000"/>
          <w:lang w:val="en-US"/>
        </w:rPr>
      </w:pPr>
      <w:proofErr w:type="gramStart"/>
      <w:r w:rsidRPr="00390546">
        <w:rPr>
          <w:rFonts w:ascii="SymbolMT" w:eastAsia="SymbolMT" w:hAnsi="Calibri" w:cs="SymbolMT"/>
          <w:color w:val="00558E"/>
          <w:lang w:val="en-US"/>
        </w:rPr>
        <w:t>.</w:t>
      </w:r>
      <w:r w:rsidRPr="00390546">
        <w:rPr>
          <w:rFonts w:ascii="Calibri" w:hAnsi="Calibri" w:cs="Calibri"/>
          <w:color w:val="000000"/>
          <w:lang w:val="en-US"/>
        </w:rPr>
        <w:t>the</w:t>
      </w:r>
      <w:proofErr w:type="gramEnd"/>
      <w:r w:rsidRPr="00390546">
        <w:rPr>
          <w:rFonts w:ascii="Calibri" w:hAnsi="Calibri" w:cs="Calibri"/>
          <w:color w:val="000000"/>
          <w:lang w:val="en-US"/>
        </w:rPr>
        <w:t xml:space="preserve"> received signal strength. Low received signal levels may significantly reduce the bearing accuracy. Major factors affecting received signal strength are:</w:t>
      </w:r>
    </w:p>
    <w:p w14:paraId="419B5576" w14:textId="0FCC9603" w:rsidR="00390546" w:rsidRPr="00390546" w:rsidRDefault="00390546" w:rsidP="00390546">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 xml:space="preserve">distance to the </w:t>
      </w:r>
      <w:proofErr w:type="gramStart"/>
      <w:r w:rsidRPr="00390546">
        <w:rPr>
          <w:rFonts w:ascii="Calibri" w:hAnsi="Calibri" w:cs="Calibri"/>
          <w:color w:val="000000"/>
          <w:lang w:val="en-US"/>
        </w:rPr>
        <w:t>target;</w:t>
      </w:r>
      <w:proofErr w:type="gramEnd"/>
    </w:p>
    <w:p w14:paraId="7F2A61AF" w14:textId="5CBB1592" w:rsidR="00390546" w:rsidRPr="00390546" w:rsidRDefault="00390546" w:rsidP="00390546">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 xml:space="preserve">RDF receiver(s) sensitivity, antenna gain and feed </w:t>
      </w:r>
      <w:proofErr w:type="gramStart"/>
      <w:r w:rsidRPr="00390546">
        <w:rPr>
          <w:rFonts w:ascii="Calibri" w:hAnsi="Calibri" w:cs="Calibri"/>
          <w:color w:val="000000"/>
          <w:lang w:val="en-US"/>
        </w:rPr>
        <w:t>losses;</w:t>
      </w:r>
      <w:proofErr w:type="gramEnd"/>
    </w:p>
    <w:p w14:paraId="17F28444" w14:textId="6D3A56A0" w:rsidR="00390546" w:rsidRPr="00390546" w:rsidRDefault="00390546" w:rsidP="00390546">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 xml:space="preserve">weather </w:t>
      </w:r>
      <w:proofErr w:type="gramStart"/>
      <w:r w:rsidRPr="00390546">
        <w:rPr>
          <w:rFonts w:ascii="Calibri" w:hAnsi="Calibri" w:cs="Calibri"/>
          <w:color w:val="000000"/>
          <w:lang w:val="en-US"/>
        </w:rPr>
        <w:t>conditions;</w:t>
      </w:r>
      <w:proofErr w:type="gramEnd"/>
    </w:p>
    <w:p w14:paraId="4DC8EAC3" w14:textId="64DAE6F1" w:rsidR="00390546" w:rsidRPr="00390546" w:rsidRDefault="00390546" w:rsidP="00390546">
      <w:pPr>
        <w:pStyle w:val="ListParagraph"/>
        <w:numPr>
          <w:ilvl w:val="1"/>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output power and duration of transmitted signal.</w:t>
      </w:r>
    </w:p>
    <w:p w14:paraId="2FE30E50" w14:textId="57F85A2F" w:rsidR="00390546" w:rsidRPr="00390546" w:rsidRDefault="00390546" w:rsidP="00390546">
      <w:pPr>
        <w:pStyle w:val="ListParagraph"/>
        <w:numPr>
          <w:ilvl w:val="0"/>
          <w:numId w:val="52"/>
        </w:numPr>
        <w:autoSpaceDE w:val="0"/>
        <w:autoSpaceDN w:val="0"/>
        <w:adjustRightInd w:val="0"/>
        <w:rPr>
          <w:rFonts w:ascii="Calibri" w:hAnsi="Calibri" w:cs="Calibri"/>
          <w:color w:val="000000"/>
          <w:lang w:val="en-US"/>
        </w:rPr>
      </w:pPr>
      <w:r w:rsidRPr="00390546">
        <w:rPr>
          <w:rFonts w:ascii="Calibri" w:hAnsi="Calibri" w:cs="Calibri"/>
          <w:color w:val="000000"/>
          <w:lang w:val="en-US"/>
        </w:rPr>
        <w:t>the delay between signal detection and output for presentation should be no more than 3 seconds.</w:t>
      </w:r>
    </w:p>
    <w:p w14:paraId="4BD516C9" w14:textId="132582B8" w:rsidR="00390546" w:rsidRDefault="00390546" w:rsidP="00390546">
      <w:pPr>
        <w:autoSpaceDE w:val="0"/>
        <w:autoSpaceDN w:val="0"/>
        <w:adjustRightInd w:val="0"/>
        <w:spacing w:line="240" w:lineRule="auto"/>
        <w:ind w:left="720"/>
        <w:rPr>
          <w:rFonts w:ascii="Calibri" w:hAnsi="Calibri" w:cs="Calibri"/>
          <w:color w:val="000000"/>
          <w:sz w:val="22"/>
          <w:lang w:val="en-US"/>
        </w:rPr>
      </w:pPr>
      <w:r>
        <w:rPr>
          <w:rFonts w:ascii="Calibri" w:hAnsi="Calibri" w:cs="Calibri"/>
          <w:color w:val="000000"/>
          <w:sz w:val="22"/>
          <w:lang w:val="en-US"/>
        </w:rPr>
        <w:t>The main cause of this delay is the internal processing of the received signal within the RDF system to achieve declared accuracy.</w:t>
      </w:r>
    </w:p>
    <w:p w14:paraId="21149035" w14:textId="77777777" w:rsidR="00390546" w:rsidRDefault="00390546" w:rsidP="00390546">
      <w:pPr>
        <w:autoSpaceDE w:val="0"/>
        <w:autoSpaceDN w:val="0"/>
        <w:adjustRightInd w:val="0"/>
        <w:spacing w:line="240" w:lineRule="auto"/>
        <w:ind w:left="720"/>
        <w:rPr>
          <w:rFonts w:ascii="Calibri" w:hAnsi="Calibri" w:cs="Calibri"/>
          <w:color w:val="000000"/>
          <w:sz w:val="22"/>
          <w:lang w:val="en-US"/>
        </w:rPr>
      </w:pPr>
    </w:p>
    <w:p w14:paraId="48D7F1C3" w14:textId="77777777" w:rsidR="00390546" w:rsidRDefault="00390546" w:rsidP="00390546">
      <w:pPr>
        <w:autoSpaceDE w:val="0"/>
        <w:autoSpaceDN w:val="0"/>
        <w:adjustRightInd w:val="0"/>
        <w:spacing w:line="240" w:lineRule="auto"/>
        <w:rPr>
          <w:rFonts w:ascii="Calibri" w:hAnsi="Calibri" w:cs="Calibri"/>
          <w:color w:val="000000"/>
          <w:sz w:val="22"/>
          <w:lang w:val="en-US"/>
        </w:rPr>
      </w:pPr>
      <w:proofErr w:type="gramStart"/>
      <w:r>
        <w:rPr>
          <w:rFonts w:ascii="Calibri" w:hAnsi="Calibri" w:cs="Calibri"/>
          <w:color w:val="000000"/>
          <w:sz w:val="22"/>
          <w:lang w:val="en-US"/>
        </w:rPr>
        <w:t>In order to</w:t>
      </w:r>
      <w:proofErr w:type="gramEnd"/>
      <w:r>
        <w:rPr>
          <w:rFonts w:ascii="Calibri" w:hAnsi="Calibri" w:cs="Calibri"/>
          <w:color w:val="000000"/>
          <w:sz w:val="22"/>
          <w:lang w:val="en-US"/>
        </w:rPr>
        <w:t xml:space="preserve"> achieve the best possible performance, proper calibration is essential and will mitigate against the</w:t>
      </w:r>
    </w:p>
    <w:p w14:paraId="1F62B064" w14:textId="5C793957" w:rsidR="00390546" w:rsidRDefault="00390546" w:rsidP="00390546">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adverse effects of some of the factors listed above.</w:t>
      </w:r>
    </w:p>
    <w:p w14:paraId="31999ED1" w14:textId="77777777" w:rsidR="00390546" w:rsidRDefault="00390546" w:rsidP="00390546">
      <w:pPr>
        <w:autoSpaceDE w:val="0"/>
        <w:autoSpaceDN w:val="0"/>
        <w:adjustRightInd w:val="0"/>
        <w:spacing w:line="240" w:lineRule="auto"/>
        <w:rPr>
          <w:rFonts w:ascii="Calibri" w:hAnsi="Calibri" w:cs="Calibri"/>
          <w:color w:val="000000"/>
          <w:sz w:val="22"/>
          <w:lang w:val="en-US"/>
        </w:rPr>
      </w:pPr>
    </w:p>
    <w:p w14:paraId="02E8D8E7" w14:textId="35FE4339" w:rsidR="00C947DA" w:rsidRDefault="00390546" w:rsidP="00390546">
      <w:pPr>
        <w:pStyle w:val="BodyText"/>
        <w:jc w:val="left"/>
        <w:rPr>
          <w:i/>
        </w:rPr>
      </w:pPr>
      <w:r>
        <w:rPr>
          <w:rFonts w:ascii="Calibri" w:hAnsi="Calibri" w:cs="Calibri"/>
          <w:color w:val="000000"/>
          <w:lang w:val="en-US"/>
        </w:rPr>
        <w:t>The recommended bearing accuracy for different levels of capability is provided in Table 20.</w:t>
      </w:r>
      <w:r w:rsidRPr="00FB203B">
        <w:rPr>
          <w:i/>
          <w:highlight w:val="lightGray"/>
        </w:rPr>
        <w:t xml:space="preserve"> </w:t>
      </w:r>
    </w:p>
    <w:p w14:paraId="7665BB9E" w14:textId="77777777" w:rsidR="00435517" w:rsidRPr="00FB203B" w:rsidRDefault="00435517" w:rsidP="00390546">
      <w:pPr>
        <w:pStyle w:val="BodyText"/>
        <w:jc w:val="left"/>
        <w:rPr>
          <w:strike/>
        </w:rPr>
      </w:pPr>
    </w:p>
    <w:p w14:paraId="2B9EEC38" w14:textId="2B71F99D" w:rsidR="0001429A" w:rsidRDefault="00390546" w:rsidP="00710B90">
      <w:pPr>
        <w:pStyle w:val="BodyText"/>
        <w:ind w:left="765"/>
        <w:jc w:val="center"/>
        <w:rPr>
          <w:b/>
          <w:i/>
          <w:u w:val="single"/>
        </w:rPr>
      </w:pPr>
      <w:r>
        <w:rPr>
          <w:b/>
          <w:i/>
          <w:u w:val="single"/>
        </w:rPr>
        <w:t>Table 20: Recommended Standard Deviation of the RDF Bearing Accuracy</w:t>
      </w:r>
    </w:p>
    <w:tbl>
      <w:tblPr>
        <w:tblStyle w:val="TableGrid"/>
        <w:tblW w:w="0" w:type="auto"/>
        <w:tblInd w:w="765" w:type="dxa"/>
        <w:tblLook w:val="04A0" w:firstRow="1" w:lastRow="0" w:firstColumn="1" w:lastColumn="0" w:noHBand="0" w:noVBand="1"/>
      </w:tblPr>
      <w:tblGrid>
        <w:gridCol w:w="3143"/>
        <w:gridCol w:w="3143"/>
        <w:gridCol w:w="3144"/>
      </w:tblGrid>
      <w:tr w:rsidR="00390546" w14:paraId="1D1E6325" w14:textId="77777777" w:rsidTr="00710B90">
        <w:tc>
          <w:tcPr>
            <w:tcW w:w="9430" w:type="dxa"/>
            <w:gridSpan w:val="3"/>
          </w:tcPr>
          <w:p w14:paraId="5CA766C4" w14:textId="0734DE55" w:rsidR="00390546" w:rsidRDefault="00390546" w:rsidP="00710B90">
            <w:pPr>
              <w:pStyle w:val="BodyText"/>
              <w:spacing w:before="120"/>
              <w:jc w:val="center"/>
              <w:rPr>
                <w:strike/>
              </w:rPr>
            </w:pPr>
            <w:r>
              <w:rPr>
                <w:rFonts w:ascii="Calibri-Bold" w:hAnsi="Calibri-Bold" w:cs="Calibri-Bold"/>
                <w:b/>
                <w:bCs/>
                <w:color w:val="407DCA"/>
                <w:sz w:val="20"/>
                <w:szCs w:val="20"/>
                <w:lang w:val="en-US"/>
              </w:rPr>
              <w:t>Level of Capability</w:t>
            </w:r>
          </w:p>
        </w:tc>
      </w:tr>
      <w:tr w:rsidR="00390546" w14:paraId="391D370D" w14:textId="77777777" w:rsidTr="00710B90">
        <w:tc>
          <w:tcPr>
            <w:tcW w:w="3143" w:type="dxa"/>
          </w:tcPr>
          <w:p w14:paraId="31CE322C" w14:textId="2CACC3BE" w:rsidR="00390546" w:rsidRPr="00710B90" w:rsidRDefault="00390546" w:rsidP="00390546">
            <w:pPr>
              <w:pStyle w:val="BodyText"/>
              <w:jc w:val="center"/>
            </w:pPr>
            <w:r>
              <w:t>Basic</w:t>
            </w:r>
          </w:p>
        </w:tc>
        <w:tc>
          <w:tcPr>
            <w:tcW w:w="3143" w:type="dxa"/>
          </w:tcPr>
          <w:p w14:paraId="4E679082" w14:textId="207FADD2" w:rsidR="00390546" w:rsidRPr="00710B90" w:rsidRDefault="00390546" w:rsidP="00390546">
            <w:pPr>
              <w:pStyle w:val="BodyText"/>
              <w:jc w:val="center"/>
            </w:pPr>
            <w:r w:rsidRPr="00710B90">
              <w:t>Standard</w:t>
            </w:r>
          </w:p>
        </w:tc>
        <w:tc>
          <w:tcPr>
            <w:tcW w:w="3144" w:type="dxa"/>
          </w:tcPr>
          <w:p w14:paraId="761FB2D9" w14:textId="3C0DCA35" w:rsidR="00390546" w:rsidRPr="00710B90" w:rsidRDefault="00390546" w:rsidP="00390546">
            <w:pPr>
              <w:pStyle w:val="BodyText"/>
              <w:jc w:val="center"/>
            </w:pPr>
            <w:r w:rsidRPr="00710B90">
              <w:t>Advanced</w:t>
            </w:r>
          </w:p>
        </w:tc>
      </w:tr>
      <w:tr w:rsidR="00390546" w14:paraId="0886F8F0" w14:textId="77777777" w:rsidTr="00710B90">
        <w:tc>
          <w:tcPr>
            <w:tcW w:w="3143" w:type="dxa"/>
            <w:shd w:val="clear" w:color="auto" w:fill="auto"/>
          </w:tcPr>
          <w:p w14:paraId="30D5D041" w14:textId="44D1D412" w:rsidR="00390546" w:rsidRPr="00710B90" w:rsidRDefault="00710B90" w:rsidP="00390546">
            <w:pPr>
              <w:pStyle w:val="BodyText"/>
              <w:jc w:val="center"/>
            </w:pPr>
            <w:r>
              <w:t>≤ 5˚</w:t>
            </w:r>
          </w:p>
        </w:tc>
        <w:tc>
          <w:tcPr>
            <w:tcW w:w="3143" w:type="dxa"/>
            <w:shd w:val="clear" w:color="auto" w:fill="auto"/>
          </w:tcPr>
          <w:p w14:paraId="15A321FC" w14:textId="18B7F50C" w:rsidR="00390546" w:rsidRPr="00710B90" w:rsidRDefault="00710B90" w:rsidP="00390546">
            <w:pPr>
              <w:pStyle w:val="BodyText"/>
              <w:jc w:val="center"/>
            </w:pPr>
            <w:r>
              <w:t>≤ 3˚</w:t>
            </w:r>
          </w:p>
        </w:tc>
        <w:tc>
          <w:tcPr>
            <w:tcW w:w="3144" w:type="dxa"/>
            <w:shd w:val="clear" w:color="auto" w:fill="auto"/>
          </w:tcPr>
          <w:p w14:paraId="2E5B8841" w14:textId="748D5DB6" w:rsidR="00390546" w:rsidRPr="00710B90" w:rsidRDefault="00710B90" w:rsidP="00390546">
            <w:pPr>
              <w:pStyle w:val="BodyText"/>
              <w:jc w:val="center"/>
            </w:pPr>
            <w:r>
              <w:t>≤ 2˚</w:t>
            </w:r>
          </w:p>
        </w:tc>
      </w:tr>
    </w:tbl>
    <w:p w14:paraId="4E81CBFC" w14:textId="77777777" w:rsidR="00390546" w:rsidRPr="00FB203B" w:rsidRDefault="00390546" w:rsidP="00710B90">
      <w:pPr>
        <w:pStyle w:val="BodyText"/>
        <w:ind w:left="765"/>
        <w:jc w:val="center"/>
        <w:rPr>
          <w:strike/>
        </w:rPr>
      </w:pPr>
    </w:p>
    <w:p w14:paraId="5C081DD4" w14:textId="5CB42465" w:rsidR="00A579A4" w:rsidRDefault="00435517" w:rsidP="00A478FA">
      <w:pPr>
        <w:pStyle w:val="Heading2"/>
      </w:pPr>
      <w:bookmarkStart w:id="106" w:name="_Toc62817613"/>
      <w:bookmarkStart w:id="107" w:name="_Toc83581171"/>
      <w:bookmarkEnd w:id="106"/>
      <w:r>
        <w:lastRenderedPageBreak/>
        <w:t>Frequency Range</w:t>
      </w:r>
      <w:bookmarkEnd w:id="107"/>
    </w:p>
    <w:p w14:paraId="015C808B"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Since the main purpose of RDF is detection of VHF communication devices, the frequency range of RDF should, at</w:t>
      </w:r>
    </w:p>
    <w:p w14:paraId="54BC02BA"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least, correspond to the frequencies used for marine VHF communications. Additionally, support for standard</w:t>
      </w:r>
    </w:p>
    <w:p w14:paraId="4BC1762F" w14:textId="37BED72F"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SAR frequencies (</w:t>
      </w:r>
      <w:commentRangeStart w:id="108"/>
      <w:r>
        <w:rPr>
          <w:rFonts w:ascii="Calibri" w:hAnsi="Calibri" w:cs="Calibri"/>
          <w:sz w:val="22"/>
          <w:lang w:val="en-US"/>
        </w:rPr>
        <w:t xml:space="preserve">121.5 MHz, 243 </w:t>
      </w:r>
      <w:proofErr w:type="gramStart"/>
      <w:r>
        <w:rPr>
          <w:rFonts w:ascii="Calibri" w:hAnsi="Calibri" w:cs="Calibri"/>
          <w:sz w:val="22"/>
          <w:lang w:val="en-US"/>
        </w:rPr>
        <w:t>MHz</w:t>
      </w:r>
      <w:proofErr w:type="gramEnd"/>
      <w:r>
        <w:rPr>
          <w:rFonts w:ascii="Calibri" w:hAnsi="Calibri" w:cs="Calibri"/>
          <w:sz w:val="22"/>
          <w:lang w:val="en-US"/>
        </w:rPr>
        <w:t xml:space="preserve"> and 406 MHz</w:t>
      </w:r>
      <w:commentRangeEnd w:id="108"/>
      <w:r>
        <w:rPr>
          <w:rStyle w:val="CommentReference"/>
        </w:rPr>
        <w:commentReference w:id="108"/>
      </w:r>
      <w:r>
        <w:rPr>
          <w:rFonts w:ascii="Calibri" w:hAnsi="Calibri" w:cs="Calibri"/>
          <w:sz w:val="22"/>
          <w:lang w:val="en-US"/>
        </w:rPr>
        <w:t>) may be required if the VTS Authority has a responsibility for</w:t>
      </w:r>
      <w:r w:rsidR="001659D8">
        <w:rPr>
          <w:rFonts w:ascii="Calibri" w:hAnsi="Calibri" w:cs="Calibri"/>
          <w:sz w:val="22"/>
          <w:lang w:val="en-US"/>
        </w:rPr>
        <w:t xml:space="preserve"> SAR operations.</w:t>
      </w:r>
    </w:p>
    <w:p w14:paraId="3716A263" w14:textId="57089C2E" w:rsidR="00A579A4" w:rsidRPr="00FB203B" w:rsidDel="00710B90" w:rsidRDefault="00A579A4" w:rsidP="00710B90">
      <w:pPr>
        <w:pStyle w:val="BodyText"/>
        <w:jc w:val="left"/>
        <w:rPr>
          <w:del w:id="109" w:author="Dunn, Karen" w:date="2021-09-26T15:16:00Z"/>
          <w:strike/>
        </w:rPr>
      </w:pPr>
      <w:bookmarkStart w:id="110" w:name="_Toc83579318"/>
      <w:bookmarkStart w:id="111" w:name="_Toc83579363"/>
      <w:bookmarkStart w:id="112" w:name="_Toc83578829"/>
      <w:bookmarkStart w:id="113" w:name="_Toc83579090"/>
      <w:bookmarkStart w:id="114" w:name="_Toc83578830"/>
      <w:bookmarkStart w:id="115" w:name="_Toc83579091"/>
      <w:bookmarkStart w:id="116" w:name="_Toc83579319"/>
      <w:bookmarkStart w:id="117" w:name="_Toc83579364"/>
      <w:bookmarkEnd w:id="110"/>
      <w:bookmarkEnd w:id="111"/>
      <w:bookmarkEnd w:id="112"/>
      <w:bookmarkEnd w:id="113"/>
      <w:bookmarkEnd w:id="114"/>
      <w:bookmarkEnd w:id="115"/>
      <w:bookmarkEnd w:id="116"/>
      <w:bookmarkEnd w:id="117"/>
    </w:p>
    <w:p w14:paraId="6262EEB9" w14:textId="3786224F" w:rsidR="00A579A4" w:rsidRDefault="001659D8" w:rsidP="001659D8">
      <w:pPr>
        <w:pStyle w:val="Heading2"/>
      </w:pPr>
      <w:bookmarkStart w:id="118" w:name="_Toc62817614"/>
      <w:bookmarkStart w:id="119" w:name="_Toc83581172"/>
      <w:bookmarkEnd w:id="118"/>
      <w:r>
        <w:t>Number of Simultaneously Monitored VHF Channels</w:t>
      </w:r>
      <w:bookmarkEnd w:id="119"/>
    </w:p>
    <w:p w14:paraId="550A2886"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RDF may support simultaneous or almost simultaneous reception on multiple VHF frequencies. This can be</w:t>
      </w:r>
    </w:p>
    <w:p w14:paraId="01C172B4" w14:textId="5C16319E"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 xml:space="preserve">achieved using one or several VHF receivers </w:t>
      </w:r>
      <w:commentRangeStart w:id="120"/>
      <w:r>
        <w:rPr>
          <w:rFonts w:ascii="Calibri" w:hAnsi="Calibri" w:cs="Calibri"/>
          <w:sz w:val="22"/>
          <w:lang w:val="en-US"/>
        </w:rPr>
        <w:t>(typically 4-8).</w:t>
      </w:r>
      <w:commentRangeEnd w:id="120"/>
      <w:r>
        <w:rPr>
          <w:rStyle w:val="CommentReference"/>
        </w:rPr>
        <w:commentReference w:id="120"/>
      </w:r>
    </w:p>
    <w:p w14:paraId="5A7A5FC6" w14:textId="77777777" w:rsidR="00710B90" w:rsidRDefault="00710B90" w:rsidP="00710B90">
      <w:pPr>
        <w:autoSpaceDE w:val="0"/>
        <w:autoSpaceDN w:val="0"/>
        <w:adjustRightInd w:val="0"/>
        <w:spacing w:line="240" w:lineRule="auto"/>
        <w:rPr>
          <w:rFonts w:ascii="Calibri" w:hAnsi="Calibri" w:cs="Calibri"/>
          <w:sz w:val="22"/>
          <w:lang w:val="en-US"/>
        </w:rPr>
      </w:pPr>
    </w:p>
    <w:p w14:paraId="755A0495" w14:textId="77777777" w:rsidR="00710B90" w:rsidRDefault="00710B90" w:rsidP="00710B90">
      <w:pPr>
        <w:autoSpaceDE w:val="0"/>
        <w:autoSpaceDN w:val="0"/>
        <w:adjustRightInd w:val="0"/>
        <w:spacing w:line="240" w:lineRule="auto"/>
        <w:rPr>
          <w:rFonts w:ascii="Calibri" w:hAnsi="Calibri" w:cs="Calibri"/>
          <w:sz w:val="22"/>
          <w:lang w:val="en-US"/>
        </w:rPr>
      </w:pPr>
      <w:commentRangeStart w:id="121"/>
      <w:r>
        <w:rPr>
          <w:rFonts w:ascii="Calibri" w:hAnsi="Calibri" w:cs="Calibri"/>
          <w:sz w:val="22"/>
          <w:lang w:val="en-US"/>
        </w:rPr>
        <w:t>The single-receiver RDF can be switched to any VHF channel at any time. This can be done manually or</w:t>
      </w:r>
    </w:p>
    <w:p w14:paraId="196EB3E1" w14:textId="14B77A0F"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automatically (when the RDF receiver scans a pre-defined list of VHF channels).</w:t>
      </w:r>
      <w:commentRangeEnd w:id="121"/>
      <w:r>
        <w:rPr>
          <w:rStyle w:val="CommentReference"/>
        </w:rPr>
        <w:commentReference w:id="121"/>
      </w:r>
    </w:p>
    <w:p w14:paraId="5DD2473F" w14:textId="77777777" w:rsidR="00710B90" w:rsidRDefault="00710B90" w:rsidP="00710B90">
      <w:pPr>
        <w:autoSpaceDE w:val="0"/>
        <w:autoSpaceDN w:val="0"/>
        <w:adjustRightInd w:val="0"/>
        <w:spacing w:line="240" w:lineRule="auto"/>
        <w:rPr>
          <w:rFonts w:ascii="Calibri" w:hAnsi="Calibri" w:cs="Calibri"/>
          <w:sz w:val="22"/>
          <w:lang w:val="en-US"/>
        </w:rPr>
      </w:pPr>
    </w:p>
    <w:p w14:paraId="46F790EF"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There may also be a need to monitor several VHF channels at the same time. For example, SAR channels and VHF</w:t>
      </w:r>
    </w:p>
    <w:p w14:paraId="228004A1" w14:textId="77777777" w:rsidR="00710B90" w:rsidRDefault="00710B90" w:rsidP="00710B90">
      <w:pPr>
        <w:autoSpaceDE w:val="0"/>
        <w:autoSpaceDN w:val="0"/>
        <w:adjustRightInd w:val="0"/>
        <w:spacing w:line="240" w:lineRule="auto"/>
        <w:rPr>
          <w:rFonts w:ascii="Calibri" w:hAnsi="Calibri" w:cs="Calibri"/>
          <w:sz w:val="22"/>
          <w:lang w:val="en-US"/>
        </w:rPr>
      </w:pPr>
      <w:r>
        <w:rPr>
          <w:rFonts w:ascii="Calibri" w:hAnsi="Calibri" w:cs="Calibri"/>
          <w:sz w:val="22"/>
          <w:lang w:val="en-US"/>
        </w:rPr>
        <w:t>channel 16 may be required to be monitored simultaneously, while all other VHF working channels are monitored</w:t>
      </w:r>
    </w:p>
    <w:p w14:paraId="369091A8" w14:textId="5E2D2755" w:rsidR="00A579A4" w:rsidRDefault="00710B90" w:rsidP="00F50B5A">
      <w:pPr>
        <w:pStyle w:val="BodyText"/>
        <w:jc w:val="left"/>
        <w:rPr>
          <w:rFonts w:ascii="Calibri" w:hAnsi="Calibri" w:cs="Calibri"/>
          <w:lang w:val="en-US"/>
        </w:rPr>
      </w:pPr>
      <w:r>
        <w:rPr>
          <w:rFonts w:ascii="Calibri" w:hAnsi="Calibri" w:cs="Calibri"/>
          <w:lang w:val="en-US"/>
        </w:rPr>
        <w:t>selectively. In such a situation, the use of a multiple-receiver RDF is required.</w:t>
      </w:r>
    </w:p>
    <w:p w14:paraId="054AE204" w14:textId="77777777" w:rsidR="00DD6921" w:rsidRDefault="00DD6921" w:rsidP="00F50B5A">
      <w:pPr>
        <w:pStyle w:val="BodyText"/>
        <w:jc w:val="left"/>
        <w:rPr>
          <w:rFonts w:asciiTheme="majorHAnsi" w:eastAsiaTheme="majorEastAsia" w:hAnsiTheme="majorHAnsi" w:cstheme="majorBidi"/>
          <w:b/>
          <w:bCs/>
          <w:caps/>
          <w:color w:val="00558C"/>
          <w:sz w:val="28"/>
          <w:szCs w:val="24"/>
        </w:rPr>
      </w:pPr>
    </w:p>
    <w:p w14:paraId="1861B686" w14:textId="77777777" w:rsidR="00242BE2" w:rsidRDefault="00242BE2" w:rsidP="00092D51">
      <w:pPr>
        <w:pStyle w:val="Heading1"/>
      </w:pPr>
      <w:bookmarkStart w:id="122" w:name="_Toc83581173"/>
      <w:r>
        <w:t>Producing Functional and Performance requirements</w:t>
      </w:r>
      <w:bookmarkEnd w:id="122"/>
    </w:p>
    <w:p w14:paraId="52935739" w14:textId="542E14B7" w:rsidR="006E32DB" w:rsidRPr="00D93FE3" w:rsidRDefault="006E32DB" w:rsidP="00A478FA">
      <w:pPr>
        <w:pStyle w:val="Bullet1"/>
        <w:numPr>
          <w:ilvl w:val="0"/>
          <w:numId w:val="0"/>
        </w:numPr>
      </w:pPr>
      <w:r>
        <w:t xml:space="preserve">Producing functional and performance requirements for VTS </w:t>
      </w:r>
      <w:ins w:id="123" w:author="Dunn, Karen" w:date="2021-09-26T15:23:00Z">
        <w:r w:rsidR="00F50B5A">
          <w:t xml:space="preserve">RDF </w:t>
        </w:r>
      </w:ins>
      <w:r>
        <w:t xml:space="preserve">is an </w:t>
      </w:r>
      <w:commentRangeStart w:id="124"/>
      <w:r>
        <w:t>interactive task involving iterations</w:t>
      </w:r>
      <w:commentRangeEnd w:id="124"/>
      <w:r w:rsidR="00F50B5A">
        <w:rPr>
          <w:rStyle w:val="CommentReference"/>
          <w:color w:val="auto"/>
        </w:rPr>
        <w:commentReference w:id="124"/>
      </w:r>
      <w:r>
        <w:t>, including evaluation of achievable performance versus overall system cost</w:t>
      </w:r>
      <w:ins w:id="125" w:author="Dunn, Karen" w:date="2021-09-26T15:29:00Z">
        <w:r w:rsidR="00F50B5A">
          <w:t>.</w:t>
        </w:r>
      </w:ins>
    </w:p>
    <w:p w14:paraId="0AB3DC61" w14:textId="5E20C0E5" w:rsidR="00242BE2" w:rsidRPr="00351BD4" w:rsidRDefault="00242BE2" w:rsidP="00D93FE3">
      <w:pPr>
        <w:pStyle w:val="BodyText"/>
        <w:jc w:val="left"/>
        <w:rPr>
          <w:strike/>
        </w:rPr>
      </w:pPr>
      <w:r w:rsidRPr="00D93FE3">
        <w:t>The requirement</w:t>
      </w:r>
      <w:ins w:id="126" w:author="Jens Chr. Pedersen" w:date="2021-03-29T12:55:00Z">
        <w:r w:rsidR="006E32DB" w:rsidRPr="00D93FE3">
          <w:t>s</w:t>
        </w:r>
      </w:ins>
      <w:r w:rsidRPr="00D93FE3">
        <w:t xml:space="preserve"> should be based on Business Case, Feasibility study (on risk, operational feasibility, legality, technical capability, budget, and time) as described in </w:t>
      </w:r>
      <w:r w:rsidR="0055469A" w:rsidRPr="00D93FE3">
        <w:t xml:space="preserve">IALA Guideline </w:t>
      </w:r>
      <w:commentRangeStart w:id="127"/>
      <w:r w:rsidR="0055469A" w:rsidRPr="00D93FE3">
        <w:t>G1150</w:t>
      </w:r>
      <w:commentRangeEnd w:id="127"/>
      <w:r w:rsidR="00D93FE3">
        <w:rPr>
          <w:rStyle w:val="CommentReference"/>
        </w:rPr>
        <w:commentReference w:id="127"/>
      </w:r>
      <w:r w:rsidRPr="00D93FE3">
        <w:t xml:space="preserve">. </w:t>
      </w:r>
      <w:r w:rsidR="006E32DB" w:rsidRPr="00D93FE3">
        <w:t>This included that t</w:t>
      </w:r>
      <w:r w:rsidRPr="00D93FE3">
        <w:t>he feasibility study on risk should specify the risks within interested area and the way to handle or mitigate the risks.</w:t>
      </w:r>
    </w:p>
    <w:p w14:paraId="311A28B7" w14:textId="27BF9C0B" w:rsidR="00242BE2" w:rsidRPr="00425D97" w:rsidRDefault="001659D8" w:rsidP="00425D97">
      <w:pPr>
        <w:pStyle w:val="Heading2"/>
      </w:pPr>
      <w:bookmarkStart w:id="128" w:name="_Toc83581174"/>
      <w:r>
        <w:t>VHF Channel Management</w:t>
      </w:r>
      <w:bookmarkEnd w:id="128"/>
    </w:p>
    <w:p w14:paraId="59393AE8" w14:textId="61E020EE" w:rsidR="00425D97" w:rsidRDefault="00425D97" w:rsidP="00425D97">
      <w:pPr>
        <w:pStyle w:val="BodyText"/>
        <w:jc w:val="left"/>
      </w:pPr>
      <w:r>
        <w:t>There are two types of RDF systems available on the market:</w:t>
      </w:r>
    </w:p>
    <w:p w14:paraId="3A45F906" w14:textId="77777777" w:rsidR="00425D97" w:rsidRDefault="00425D97" w:rsidP="00C116BE">
      <w:pPr>
        <w:pStyle w:val="BodyText"/>
        <w:numPr>
          <w:ilvl w:val="0"/>
          <w:numId w:val="53"/>
        </w:numPr>
        <w:jc w:val="left"/>
      </w:pPr>
      <w:r>
        <w:t xml:space="preserve">RDF systems with a </w:t>
      </w:r>
      <w:proofErr w:type="gramStart"/>
      <w:r>
        <w:t>single-channel</w:t>
      </w:r>
      <w:proofErr w:type="gramEnd"/>
      <w:r>
        <w:t xml:space="preserve"> receiver;</w:t>
      </w:r>
    </w:p>
    <w:p w14:paraId="4048FBF8" w14:textId="77777777" w:rsidR="00425D97" w:rsidRDefault="00425D97" w:rsidP="00C116BE">
      <w:pPr>
        <w:pStyle w:val="BodyText"/>
        <w:numPr>
          <w:ilvl w:val="0"/>
          <w:numId w:val="53"/>
        </w:numPr>
        <w:jc w:val="left"/>
      </w:pPr>
      <w:r>
        <w:t>RDF systems with a multi-channel receiver.</w:t>
      </w:r>
    </w:p>
    <w:p w14:paraId="41A0D396" w14:textId="77777777"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RDF systems with a multi-channel receiver may simultaneously receive and process multiple frequencies. Which</w:t>
      </w:r>
    </w:p>
    <w:p w14:paraId="51E20512" w14:textId="77777777"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RDF system is appropriate for the VTS Authority should be determined from the operational requirements.</w:t>
      </w:r>
    </w:p>
    <w:p w14:paraId="66E96CBD" w14:textId="7918622E"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Single-channel receiver RDF systems should, as a minimum, include:</w:t>
      </w:r>
    </w:p>
    <w:p w14:paraId="377B7732" w14:textId="77777777" w:rsidR="00425D97" w:rsidRDefault="00425D97" w:rsidP="00425D97">
      <w:pPr>
        <w:autoSpaceDE w:val="0"/>
        <w:autoSpaceDN w:val="0"/>
        <w:adjustRightInd w:val="0"/>
        <w:spacing w:line="240" w:lineRule="auto"/>
        <w:rPr>
          <w:rFonts w:ascii="Calibri" w:hAnsi="Calibri" w:cs="Calibri"/>
          <w:color w:val="000000"/>
          <w:sz w:val="22"/>
          <w:lang w:val="en-US"/>
        </w:rPr>
      </w:pPr>
    </w:p>
    <w:p w14:paraId="23FD6966" w14:textId="06D8D7A0" w:rsidR="00425D97" w:rsidRPr="00425D97" w:rsidRDefault="00425D97" w:rsidP="00425D97">
      <w:pPr>
        <w:pStyle w:val="ListParagraph"/>
        <w:numPr>
          <w:ilvl w:val="0"/>
          <w:numId w:val="54"/>
        </w:numPr>
        <w:autoSpaceDE w:val="0"/>
        <w:autoSpaceDN w:val="0"/>
        <w:adjustRightInd w:val="0"/>
        <w:rPr>
          <w:rFonts w:ascii="Calibri" w:hAnsi="Calibri" w:cs="Calibri"/>
          <w:color w:val="000000"/>
          <w:lang w:val="en-US"/>
        </w:rPr>
      </w:pPr>
      <w:r w:rsidRPr="00425D97">
        <w:rPr>
          <w:rFonts w:ascii="Calibri" w:hAnsi="Calibri" w:cs="Calibri"/>
          <w:color w:val="000000"/>
          <w:lang w:val="en-US"/>
        </w:rPr>
        <w:t xml:space="preserve">remotely controlled selection of VHF </w:t>
      </w:r>
      <w:proofErr w:type="gramStart"/>
      <w:r w:rsidRPr="00425D97">
        <w:rPr>
          <w:rFonts w:ascii="Calibri" w:hAnsi="Calibri" w:cs="Calibri"/>
          <w:color w:val="000000"/>
          <w:lang w:val="en-US"/>
        </w:rPr>
        <w:t>channel;</w:t>
      </w:r>
      <w:proofErr w:type="gramEnd"/>
    </w:p>
    <w:p w14:paraId="4BC1469F" w14:textId="279022C4" w:rsidR="00425D97" w:rsidRPr="00425D97" w:rsidRDefault="00425D97" w:rsidP="00425D97">
      <w:pPr>
        <w:pStyle w:val="ListParagraph"/>
        <w:numPr>
          <w:ilvl w:val="0"/>
          <w:numId w:val="54"/>
        </w:numPr>
        <w:autoSpaceDE w:val="0"/>
        <w:autoSpaceDN w:val="0"/>
        <w:adjustRightInd w:val="0"/>
        <w:rPr>
          <w:rFonts w:ascii="Calibri" w:hAnsi="Calibri" w:cs="Calibri"/>
          <w:color w:val="000000"/>
          <w:lang w:val="en-US"/>
        </w:rPr>
      </w:pPr>
      <w:r w:rsidRPr="00425D97">
        <w:rPr>
          <w:rFonts w:ascii="Calibri" w:hAnsi="Calibri" w:cs="Calibri"/>
          <w:color w:val="000000"/>
          <w:lang w:val="en-US"/>
        </w:rPr>
        <w:t xml:space="preserve">automatic channel scan function from a pre-defined list of working </w:t>
      </w:r>
      <w:proofErr w:type="gramStart"/>
      <w:r w:rsidRPr="00425D97">
        <w:rPr>
          <w:rFonts w:ascii="Calibri" w:hAnsi="Calibri" w:cs="Calibri"/>
          <w:color w:val="000000"/>
          <w:lang w:val="en-US"/>
        </w:rPr>
        <w:t>channels;</w:t>
      </w:r>
      <w:proofErr w:type="gramEnd"/>
    </w:p>
    <w:p w14:paraId="50BF1010" w14:textId="4EED2FFD" w:rsidR="00425D97" w:rsidRPr="00425D97" w:rsidRDefault="00425D97" w:rsidP="00425D97">
      <w:pPr>
        <w:pStyle w:val="ListParagraph"/>
        <w:numPr>
          <w:ilvl w:val="0"/>
          <w:numId w:val="54"/>
        </w:numPr>
        <w:autoSpaceDE w:val="0"/>
        <w:autoSpaceDN w:val="0"/>
        <w:adjustRightInd w:val="0"/>
        <w:rPr>
          <w:rFonts w:ascii="Calibri" w:hAnsi="Calibri" w:cs="Calibri"/>
          <w:color w:val="000000"/>
          <w:lang w:val="en-US"/>
        </w:rPr>
      </w:pPr>
      <w:r w:rsidRPr="00425D97">
        <w:rPr>
          <w:rFonts w:ascii="Calibri" w:hAnsi="Calibri" w:cs="Calibri"/>
          <w:color w:val="000000"/>
          <w:lang w:val="en-US"/>
        </w:rPr>
        <w:t xml:space="preserve">if relevant, </w:t>
      </w:r>
      <w:r w:rsidR="00CC1E5C" w:rsidRPr="00425D97">
        <w:rPr>
          <w:rFonts w:ascii="Calibri" w:hAnsi="Calibri" w:cs="Calibri"/>
          <w:color w:val="000000"/>
          <w:lang w:val="en-US"/>
        </w:rPr>
        <w:t>prioritization</w:t>
      </w:r>
      <w:r w:rsidRPr="00425D97">
        <w:rPr>
          <w:rFonts w:ascii="Calibri" w:hAnsi="Calibri" w:cs="Calibri"/>
          <w:color w:val="000000"/>
          <w:lang w:val="en-US"/>
        </w:rPr>
        <w:t xml:space="preserve"> of SAR channels in scanning mode.</w:t>
      </w:r>
    </w:p>
    <w:p w14:paraId="4CD80888" w14:textId="77777777" w:rsidR="00425D97" w:rsidRDefault="00425D97" w:rsidP="00425D97">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Multi-channel receiver RDF systems should, as a minimum, include:</w:t>
      </w:r>
    </w:p>
    <w:p w14:paraId="16CC37A1" w14:textId="2118F1D0" w:rsidR="00425D97" w:rsidRPr="00425D97" w:rsidRDefault="00425D97" w:rsidP="00425D97">
      <w:pPr>
        <w:pStyle w:val="ListParagraph"/>
        <w:numPr>
          <w:ilvl w:val="0"/>
          <w:numId w:val="55"/>
        </w:numPr>
        <w:autoSpaceDE w:val="0"/>
        <w:autoSpaceDN w:val="0"/>
        <w:adjustRightInd w:val="0"/>
        <w:rPr>
          <w:rFonts w:ascii="Calibri" w:hAnsi="Calibri" w:cs="Calibri"/>
          <w:color w:val="000000"/>
          <w:lang w:val="en-US"/>
        </w:rPr>
      </w:pPr>
      <w:r w:rsidRPr="00425D97">
        <w:rPr>
          <w:rFonts w:ascii="Calibri" w:hAnsi="Calibri" w:cs="Calibri"/>
          <w:color w:val="000000"/>
          <w:lang w:val="en-US"/>
        </w:rPr>
        <w:t xml:space="preserve">remotely controlled selection of VHF channels for each </w:t>
      </w:r>
      <w:proofErr w:type="gramStart"/>
      <w:r w:rsidRPr="00425D97">
        <w:rPr>
          <w:rFonts w:ascii="Calibri" w:hAnsi="Calibri" w:cs="Calibri"/>
          <w:color w:val="000000"/>
          <w:lang w:val="en-US"/>
        </w:rPr>
        <w:t>receiver;</w:t>
      </w:r>
      <w:proofErr w:type="gramEnd"/>
    </w:p>
    <w:p w14:paraId="2BD5DEF2" w14:textId="3A90A274" w:rsidR="00425D97" w:rsidRDefault="00425D97" w:rsidP="00425D97">
      <w:pPr>
        <w:pStyle w:val="ListParagraph"/>
        <w:numPr>
          <w:ilvl w:val="0"/>
          <w:numId w:val="55"/>
        </w:numPr>
        <w:autoSpaceDE w:val="0"/>
        <w:autoSpaceDN w:val="0"/>
        <w:adjustRightInd w:val="0"/>
        <w:rPr>
          <w:rFonts w:ascii="Calibri" w:hAnsi="Calibri" w:cs="Calibri"/>
          <w:color w:val="000000"/>
          <w:lang w:val="en-US"/>
        </w:rPr>
      </w:pPr>
      <w:r w:rsidRPr="00425D97">
        <w:rPr>
          <w:rFonts w:ascii="Calibri" w:hAnsi="Calibri" w:cs="Calibri"/>
          <w:color w:val="000000"/>
          <w:lang w:val="en-US"/>
        </w:rPr>
        <w:t xml:space="preserve">automatic channel scan function from a pre-defined list of working channels for one or more </w:t>
      </w:r>
      <w:proofErr w:type="gramStart"/>
      <w:r w:rsidRPr="00425D97">
        <w:rPr>
          <w:rFonts w:ascii="Calibri" w:hAnsi="Calibri" w:cs="Calibri"/>
          <w:color w:val="000000"/>
          <w:lang w:val="en-US"/>
        </w:rPr>
        <w:t>receivers;</w:t>
      </w:r>
      <w:proofErr w:type="gramEnd"/>
    </w:p>
    <w:p w14:paraId="59B51501" w14:textId="28FB76B8" w:rsidR="00425D97" w:rsidRDefault="00425D97" w:rsidP="00425D97">
      <w:pPr>
        <w:pStyle w:val="ListParagraph"/>
        <w:numPr>
          <w:ilvl w:val="0"/>
          <w:numId w:val="55"/>
        </w:numPr>
        <w:autoSpaceDE w:val="0"/>
        <w:autoSpaceDN w:val="0"/>
        <w:adjustRightInd w:val="0"/>
        <w:rPr>
          <w:rFonts w:ascii="Calibri" w:hAnsi="Calibri" w:cs="Calibri"/>
          <w:color w:val="000000"/>
          <w:lang w:val="en-US"/>
        </w:rPr>
      </w:pPr>
      <w:r>
        <w:rPr>
          <w:rFonts w:ascii="Calibri" w:hAnsi="Calibri" w:cs="Calibri"/>
          <w:color w:val="000000"/>
          <w:lang w:val="en-US"/>
        </w:rPr>
        <w:t>simultaneous output of detected bearings for all receivers.</w:t>
      </w:r>
    </w:p>
    <w:p w14:paraId="06D11237" w14:textId="21688063" w:rsidR="00242BE2" w:rsidRPr="00351BD4" w:rsidRDefault="00425D97" w:rsidP="00A478FA">
      <w:pPr>
        <w:spacing w:after="200" w:line="276" w:lineRule="auto"/>
        <w:rPr>
          <w:strike/>
        </w:rPr>
      </w:pPr>
      <w:del w:id="129" w:author="Dunn, Karen" w:date="2021-09-26T17:13:00Z">
        <w:r w:rsidDel="00425D97">
          <w:rPr>
            <w:strike/>
            <w:noProof/>
            <w:lang w:val="en-US"/>
          </w:rPr>
          <mc:AlternateContent>
            <mc:Choice Requires="wps">
              <w:drawing>
                <wp:anchor distT="0" distB="0" distL="114300" distR="114300" simplePos="0" relativeHeight="251680768" behindDoc="0" locked="0" layoutInCell="1" allowOverlap="1" wp14:anchorId="6E17E30C" wp14:editId="30925C98">
                  <wp:simplePos x="0" y="0"/>
                  <wp:positionH relativeFrom="column">
                    <wp:posOffset>2953213</wp:posOffset>
                  </wp:positionH>
                  <wp:positionV relativeFrom="paragraph">
                    <wp:posOffset>394903</wp:posOffset>
                  </wp:positionV>
                  <wp:extent cx="142029" cy="160781"/>
                  <wp:effectExtent l="38100" t="19050" r="29845" b="29845"/>
                  <wp:wrapNone/>
                  <wp:docPr id="346" name="正方形/長方形 382"/>
                  <wp:cNvGraphicFramePr/>
                  <a:graphic xmlns:a="http://schemas.openxmlformats.org/drawingml/2006/main">
                    <a:graphicData uri="http://schemas.microsoft.com/office/word/2010/wordprocessingShape">
                      <wps:wsp>
                        <wps:cNvSpPr/>
                        <wps:spPr>
                          <a:xfrm rot="20485364">
                            <a:off x="0" y="0"/>
                            <a:ext cx="142029" cy="160781"/>
                          </a:xfrm>
                          <a:prstGeom prst="rect">
                            <a:avLst/>
                          </a:prstGeom>
                          <a:solidFill>
                            <a:schemeClr val="tx1"/>
                          </a:solidFill>
                          <a:ln w="25400"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514910" id="正方形/長方形 382" o:spid="_x0000_s1026" style="position:absolute;margin-left:232.55pt;margin-top:31.1pt;width:11.2pt;height:12.65pt;rotation:-1217480fd;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" fillcolor="black [3213]" stroked="f" strokeweight="2pt"/>
              </w:pict>
            </mc:Fallback>
          </mc:AlternateContent>
        </w:r>
      </w:del>
    </w:p>
    <w:p w14:paraId="3250F3B8" w14:textId="11CE42C6" w:rsidR="00374CD6" w:rsidRPr="00351BD4" w:rsidRDefault="001659D8" w:rsidP="00A478FA">
      <w:pPr>
        <w:pStyle w:val="Heading2"/>
        <w:rPr>
          <w:strike/>
        </w:rPr>
      </w:pPr>
      <w:bookmarkStart w:id="130" w:name="_Toc83581175"/>
      <w:r>
        <w:lastRenderedPageBreak/>
        <w:t>SAR</w:t>
      </w:r>
      <w:r w:rsidR="00C76F30">
        <w:t xml:space="preserve"> </w:t>
      </w:r>
      <w:r>
        <w:t>Functionality</w:t>
      </w:r>
      <w:bookmarkEnd w:id="130"/>
    </w:p>
    <w:p w14:paraId="6AAEED4D" w14:textId="77777777" w:rsidR="00C76F30" w:rsidRDefault="00C76F30" w:rsidP="00C76F30">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Where VTS authorities have SAR responsibilities, additional functionality of RDF equipment may be required, such</w:t>
      </w:r>
    </w:p>
    <w:p w14:paraId="53D28594" w14:textId="77777777" w:rsidR="00C76F30" w:rsidRDefault="00C76F30" w:rsidP="00C76F30">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as:</w:t>
      </w:r>
    </w:p>
    <w:p w14:paraId="4E5B5A1A" w14:textId="361E4F7F" w:rsidR="00C76F30" w:rsidRPr="00CC1E5C" w:rsidRDefault="00C76F30" w:rsidP="00CC1E5C">
      <w:pPr>
        <w:pStyle w:val="ListParagraph"/>
        <w:numPr>
          <w:ilvl w:val="0"/>
          <w:numId w:val="58"/>
        </w:numPr>
        <w:autoSpaceDE w:val="0"/>
        <w:autoSpaceDN w:val="0"/>
        <w:adjustRightInd w:val="0"/>
        <w:rPr>
          <w:rFonts w:ascii="Calibri" w:hAnsi="Calibri" w:cs="Calibri"/>
          <w:color w:val="000000"/>
          <w:lang w:val="en-US"/>
        </w:rPr>
      </w:pPr>
      <w:r w:rsidRPr="00CC1E5C">
        <w:rPr>
          <w:rFonts w:ascii="Calibri" w:hAnsi="Calibri" w:cs="Calibri"/>
          <w:color w:val="000000"/>
          <w:lang w:val="en-US"/>
        </w:rPr>
        <w:t xml:space="preserve">detection of devices transmitting on SAR </w:t>
      </w:r>
      <w:proofErr w:type="gramStart"/>
      <w:r w:rsidRPr="00CC1E5C">
        <w:rPr>
          <w:rFonts w:ascii="Calibri" w:hAnsi="Calibri" w:cs="Calibri"/>
          <w:color w:val="000000"/>
          <w:lang w:val="en-US"/>
        </w:rPr>
        <w:t>frequencies;</w:t>
      </w:r>
      <w:proofErr w:type="gramEnd"/>
    </w:p>
    <w:p w14:paraId="705E027F" w14:textId="7914EB80" w:rsidR="00C76F30" w:rsidRPr="00CC1E5C" w:rsidRDefault="00C76F30" w:rsidP="00CC1E5C">
      <w:pPr>
        <w:pStyle w:val="ListParagraph"/>
        <w:numPr>
          <w:ilvl w:val="0"/>
          <w:numId w:val="58"/>
        </w:numPr>
        <w:autoSpaceDE w:val="0"/>
        <w:autoSpaceDN w:val="0"/>
        <w:adjustRightInd w:val="0"/>
        <w:rPr>
          <w:rFonts w:ascii="Calibri" w:hAnsi="Calibri" w:cs="Calibri"/>
          <w:color w:val="000000"/>
          <w:lang w:val="en-US"/>
        </w:rPr>
      </w:pPr>
      <w:r w:rsidRPr="00CC1E5C">
        <w:rPr>
          <w:rFonts w:ascii="Calibri" w:hAnsi="Calibri" w:cs="Calibri"/>
          <w:color w:val="000000"/>
          <w:lang w:val="en-US"/>
        </w:rPr>
        <w:t xml:space="preserve">automatic filtering of Emergency Location Transponder (ELT) tones of Man-Overboard EPIRB </w:t>
      </w:r>
      <w:proofErr w:type="gramStart"/>
      <w:r w:rsidRPr="00CC1E5C">
        <w:rPr>
          <w:rFonts w:ascii="Calibri" w:hAnsi="Calibri" w:cs="Calibri"/>
          <w:color w:val="000000"/>
          <w:lang w:val="en-US"/>
        </w:rPr>
        <w:t>devices;</w:t>
      </w:r>
      <w:proofErr w:type="gramEnd"/>
    </w:p>
    <w:p w14:paraId="33BD98CE" w14:textId="1E7484B0" w:rsidR="00242BE2" w:rsidRPr="00CC1E5C" w:rsidRDefault="00C76F30" w:rsidP="00CC1E5C">
      <w:pPr>
        <w:pStyle w:val="ListParagraph"/>
        <w:numPr>
          <w:ilvl w:val="0"/>
          <w:numId w:val="57"/>
        </w:numPr>
        <w:autoSpaceDE w:val="0"/>
        <w:autoSpaceDN w:val="0"/>
        <w:adjustRightInd w:val="0"/>
        <w:ind w:left="720"/>
        <w:rPr>
          <w:rFonts w:ascii="Calibri" w:hAnsi="Calibri" w:cs="Calibri"/>
          <w:color w:val="000000"/>
          <w:lang w:val="en-US"/>
        </w:rPr>
      </w:pPr>
      <w:r w:rsidRPr="00CC1E5C">
        <w:rPr>
          <w:rFonts w:ascii="Calibri" w:hAnsi="Calibri" w:cs="Calibri"/>
          <w:color w:val="000000"/>
          <w:lang w:val="en-US"/>
        </w:rPr>
        <w:t>receiving and decoding of COSPAS/SARSAT signals.</w:t>
      </w:r>
    </w:p>
    <w:p w14:paraId="7E481EF7" w14:textId="1E6EB276" w:rsidR="00E02FC2" w:rsidRPr="00351BD4" w:rsidRDefault="00E02FC2" w:rsidP="00092D51">
      <w:pPr>
        <w:rPr>
          <w:strike/>
        </w:rPr>
      </w:pPr>
      <w:del w:id="131" w:author="Dunn, Karen" w:date="2021-09-26T19:36:00Z">
        <w:r w:rsidRPr="00351BD4" w:rsidDel="00021B61">
          <w:rPr>
            <w:strike/>
          </w:rPr>
          <w:delText> </w:delText>
        </w:r>
      </w:del>
    </w:p>
    <w:p w14:paraId="6AEC8A95" w14:textId="2D8EC990" w:rsidR="00DB0330" w:rsidRDefault="001659D8" w:rsidP="00092D51">
      <w:pPr>
        <w:pStyle w:val="Heading2"/>
        <w:rPr>
          <w:lang w:eastAsia="en-GB"/>
        </w:rPr>
      </w:pPr>
      <w:bookmarkStart w:id="132" w:name="_Toc83581176"/>
      <w:proofErr w:type="gramStart"/>
      <w:r>
        <w:rPr>
          <w:lang w:eastAsia="en-GB"/>
        </w:rPr>
        <w:t>Man</w:t>
      </w:r>
      <w:proofErr w:type="gramEnd"/>
      <w:r>
        <w:rPr>
          <w:lang w:eastAsia="en-GB"/>
        </w:rPr>
        <w:t xml:space="preserve"> Overboard EPIRB Detection Capabilities</w:t>
      </w:r>
      <w:bookmarkEnd w:id="132"/>
    </w:p>
    <w:p w14:paraId="3C2BC8C0" w14:textId="259E5E2F" w:rsidR="00DB0330" w:rsidRPr="00DB0330" w:rsidDel="00DB0330" w:rsidRDefault="00DB0330" w:rsidP="00CC1E5C">
      <w:pPr>
        <w:autoSpaceDE w:val="0"/>
        <w:autoSpaceDN w:val="0"/>
        <w:adjustRightInd w:val="0"/>
        <w:spacing w:line="240" w:lineRule="auto"/>
        <w:rPr>
          <w:del w:id="133" w:author="Dunn, Karen" w:date="2021-09-26T17:26:00Z"/>
          <w:rFonts w:ascii="Calibri" w:hAnsi="Calibri" w:cs="Calibri"/>
          <w:sz w:val="22"/>
          <w:lang w:val="en-US"/>
        </w:rPr>
      </w:pPr>
      <w:r>
        <w:rPr>
          <w:rFonts w:ascii="Calibri" w:hAnsi="Calibri" w:cs="Calibri"/>
          <w:sz w:val="22"/>
          <w:lang w:val="en-US"/>
        </w:rPr>
        <w:t>This capability ensures detection of specific standardized ELT codes transmitted by EPIRB devices. It minimizes</w:t>
      </w:r>
      <w:ins w:id="134" w:author="Dunn, Karen" w:date="2021-09-26T17:27:00Z">
        <w:r>
          <w:rPr>
            <w:rFonts w:ascii="Calibri" w:hAnsi="Calibri" w:cs="Calibri"/>
            <w:sz w:val="22"/>
            <w:lang w:val="en-US"/>
          </w:rPr>
          <w:t xml:space="preserve"> </w:t>
        </w:r>
      </w:ins>
    </w:p>
    <w:p w14:paraId="73188ADC" w14:textId="757094D7" w:rsidR="00021B61" w:rsidRPr="00CC1E5C" w:rsidRDefault="00DB0330" w:rsidP="00CC1E5C">
      <w:pPr>
        <w:autoSpaceDE w:val="0"/>
        <w:autoSpaceDN w:val="0"/>
        <w:adjustRightInd w:val="0"/>
        <w:spacing w:line="240" w:lineRule="auto"/>
        <w:rPr>
          <w:ins w:id="135" w:author="Jens Chr. Pedersen" w:date="2021-03-29T13:09:00Z"/>
          <w:lang w:eastAsia="en-GB"/>
        </w:rPr>
      </w:pPr>
      <w:r>
        <w:rPr>
          <w:rFonts w:ascii="Calibri" w:hAnsi="Calibri" w:cs="Calibri"/>
          <w:sz w:val="22"/>
          <w:lang w:val="en-US"/>
        </w:rPr>
        <w:t>the probability of false alarms, caused by spurious transmissions on SAR frequencies.</w:t>
      </w:r>
    </w:p>
    <w:p w14:paraId="603EB1E1" w14:textId="0B3C8D8E" w:rsidR="00242BE2" w:rsidRDefault="00242BE2" w:rsidP="00092D51">
      <w:pPr>
        <w:rPr>
          <w:rFonts w:ascii="Times New Roman" w:eastAsia="DengXian" w:hAnsi="Times New Roman" w:cs="Times New Roman"/>
          <w:sz w:val="24"/>
          <w:szCs w:val="20"/>
          <w:lang w:eastAsia="sv-SE"/>
        </w:rPr>
      </w:pPr>
    </w:p>
    <w:p w14:paraId="603AEF5C" w14:textId="7E32D5EB" w:rsidR="00242BE2" w:rsidRDefault="001659D8" w:rsidP="00CC1E5C">
      <w:pPr>
        <w:pStyle w:val="Heading2"/>
        <w:rPr>
          <w:rFonts w:eastAsia="DengXian"/>
          <w:lang w:eastAsia="sv-SE"/>
        </w:rPr>
      </w:pPr>
      <w:bookmarkStart w:id="136" w:name="_Toc83581177"/>
      <w:r>
        <w:rPr>
          <w:rFonts w:eastAsia="DengXian"/>
          <w:lang w:eastAsia="sv-SE"/>
        </w:rPr>
        <w:t>COSPAS/SARSAT Detection and Decoding</w:t>
      </w:r>
      <w:bookmarkEnd w:id="136"/>
    </w:p>
    <w:p w14:paraId="0C603A71" w14:textId="232770C1" w:rsidR="00CC1E5C" w:rsidRPr="00CC1E5C" w:rsidRDefault="00CC1E5C" w:rsidP="00CC1E5C">
      <w:pPr>
        <w:rPr>
          <w:lang w:eastAsia="sv-SE"/>
        </w:rPr>
      </w:pPr>
      <w:r>
        <w:rPr>
          <w:sz w:val="22"/>
          <w:lang w:eastAsia="sv-SE"/>
        </w:rPr>
        <w:t>This capability ensures reception and decoding of digital data transmitted by COSPAS/SARSAT radio beacons. Received data contains the identification number and the measured geographic coordinates of the radio beacon, which can be used for SAR planning.</w:t>
      </w:r>
    </w:p>
    <w:p w14:paraId="3083D46E" w14:textId="16389BF0" w:rsidR="00C9431D" w:rsidRDefault="00C9431D" w:rsidP="00C9431D">
      <w:pPr>
        <w:pStyle w:val="Heading1"/>
      </w:pPr>
      <w:bookmarkStart w:id="137" w:name="_Toc83578837"/>
      <w:bookmarkStart w:id="138" w:name="_Toc83579098"/>
      <w:bookmarkStart w:id="139" w:name="_Toc83579326"/>
      <w:bookmarkStart w:id="140" w:name="_Toc83579371"/>
      <w:bookmarkStart w:id="141" w:name="_Toc83581178"/>
      <w:bookmarkEnd w:id="137"/>
      <w:bookmarkEnd w:id="138"/>
      <w:bookmarkEnd w:id="139"/>
      <w:bookmarkEnd w:id="140"/>
      <w:r>
        <w:t>design, installation and maintenance considerations</w:t>
      </w:r>
      <w:bookmarkEnd w:id="141"/>
    </w:p>
    <w:bookmarkEnd w:id="51"/>
    <w:p w14:paraId="75638B99" w14:textId="1C3BAC81" w:rsidR="000E259E" w:rsidDel="00435517" w:rsidRDefault="00C9431D" w:rsidP="007715D6">
      <w:pPr>
        <w:rPr>
          <w:del w:id="142" w:author="Unknown"/>
          <w:rFonts w:ascii="Calibri" w:hAnsi="Calibri" w:cs="Calibri"/>
          <w:sz w:val="22"/>
          <w:lang w:val="en-US"/>
        </w:rPr>
      </w:pPr>
      <w:r>
        <w:rPr>
          <w:rFonts w:ascii="Calibri" w:hAnsi="Calibri" w:cs="Calibri"/>
          <w:sz w:val="22"/>
          <w:lang w:val="en-US"/>
        </w:rPr>
        <w:t>The RDF systems should be specified taking the considerations in Section 1 into account</w:t>
      </w:r>
      <w:r>
        <w:rPr>
          <w:rFonts w:ascii="Calibri" w:hAnsi="Calibri" w:cs="Calibri"/>
          <w:szCs w:val="18"/>
          <w:lang w:val="en-US"/>
        </w:rPr>
        <w:t xml:space="preserve">. </w:t>
      </w:r>
      <w:r>
        <w:rPr>
          <w:rFonts w:ascii="Calibri" w:hAnsi="Calibri" w:cs="Calibri"/>
          <w:sz w:val="22"/>
          <w:lang w:val="en-US"/>
        </w:rPr>
        <w:t>This should also</w:t>
      </w:r>
      <w:r w:rsidR="00435517">
        <w:rPr>
          <w:rFonts w:ascii="Calibri" w:hAnsi="Calibri" w:cs="Calibri"/>
          <w:sz w:val="22"/>
          <w:lang w:val="en-US"/>
        </w:rPr>
        <w:t xml:space="preserve"> </w:t>
      </w:r>
      <w:r>
        <w:rPr>
          <w:rFonts w:ascii="Calibri" w:hAnsi="Calibri" w:cs="Calibri"/>
          <w:sz w:val="22"/>
          <w:lang w:val="en-US"/>
        </w:rPr>
        <w:t>consider maintenance access, lightning protection and wind load on antennas. The build-up of ice in some climates should also be a consideration.</w:t>
      </w:r>
    </w:p>
    <w:p w14:paraId="7A5CAF1E" w14:textId="57C7EB13" w:rsidR="00CC1E5C" w:rsidDel="00C9431D" w:rsidRDefault="00CC1E5C" w:rsidP="007715D6">
      <w:pPr>
        <w:pStyle w:val="Heading2"/>
        <w:rPr>
          <w:del w:id="143" w:author="Dunn, Karen" w:date="2021-09-26T19:47:00Z"/>
        </w:rPr>
      </w:pPr>
      <w:bookmarkStart w:id="144" w:name="_Toc83578839"/>
      <w:bookmarkStart w:id="145" w:name="_Toc83579100"/>
      <w:bookmarkStart w:id="146" w:name="_Toc83579328"/>
      <w:bookmarkStart w:id="147" w:name="_Toc83579373"/>
      <w:bookmarkStart w:id="148" w:name="_Toc83581179"/>
      <w:bookmarkEnd w:id="144"/>
      <w:bookmarkEnd w:id="145"/>
      <w:bookmarkEnd w:id="146"/>
      <w:bookmarkEnd w:id="147"/>
      <w:bookmarkEnd w:id="148"/>
    </w:p>
    <w:p w14:paraId="13B69AD6" w14:textId="1700914C" w:rsidR="00C9431D" w:rsidRPr="007715D6" w:rsidRDefault="00C9431D" w:rsidP="007715D6">
      <w:pPr>
        <w:pStyle w:val="Heading2"/>
        <w:numPr>
          <w:ilvl w:val="1"/>
          <w:numId w:val="61"/>
        </w:numPr>
        <w:rPr>
          <w:rFonts w:eastAsia="DengXian"/>
          <w:lang w:eastAsia="sv-SE"/>
        </w:rPr>
      </w:pPr>
      <w:bookmarkStart w:id="149" w:name="_Toc83581180"/>
      <w:r w:rsidRPr="007715D6">
        <w:rPr>
          <w:rFonts w:eastAsia="DengXian"/>
          <w:lang w:eastAsia="sv-SE"/>
        </w:rPr>
        <w:t>Antenna Installation</w:t>
      </w:r>
      <w:bookmarkEnd w:id="149"/>
    </w:p>
    <w:p w14:paraId="7A367066" w14:textId="68583757" w:rsidR="00C9431D" w:rsidRDefault="00C9431D" w:rsidP="00C9431D">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 xml:space="preserve">RDF antenna installation requires careful consideration, especially </w:t>
      </w:r>
      <w:proofErr w:type="gramStart"/>
      <w:r>
        <w:rPr>
          <w:rFonts w:ascii="Calibri" w:hAnsi="Calibri" w:cs="Calibri"/>
          <w:color w:val="000000"/>
          <w:sz w:val="22"/>
          <w:lang w:val="en-US"/>
        </w:rPr>
        <w:t>with regard to</w:t>
      </w:r>
      <w:proofErr w:type="gramEnd"/>
      <w:r>
        <w:rPr>
          <w:rFonts w:ascii="Calibri" w:hAnsi="Calibri" w:cs="Calibri"/>
          <w:color w:val="000000"/>
          <w:sz w:val="22"/>
          <w:lang w:val="en-US"/>
        </w:rPr>
        <w:t xml:space="preserve"> the site. The following aspects</w:t>
      </w:r>
      <w:r w:rsidR="00435517">
        <w:rPr>
          <w:rFonts w:ascii="Calibri" w:hAnsi="Calibri" w:cs="Calibri"/>
          <w:color w:val="000000"/>
          <w:sz w:val="22"/>
          <w:lang w:val="en-US"/>
        </w:rPr>
        <w:t xml:space="preserve"> </w:t>
      </w:r>
      <w:r>
        <w:rPr>
          <w:rFonts w:ascii="Calibri" w:hAnsi="Calibri" w:cs="Calibri"/>
          <w:color w:val="000000"/>
          <w:sz w:val="22"/>
          <w:lang w:val="en-US"/>
        </w:rPr>
        <w:t>should be considered:</w:t>
      </w:r>
    </w:p>
    <w:p w14:paraId="5BCC744B" w14:textId="7D32A7FE" w:rsidR="00C9431D" w:rsidRPr="00435517" w:rsidRDefault="00C9431D" w:rsidP="00435517">
      <w:pPr>
        <w:pStyle w:val="ListParagraph"/>
        <w:numPr>
          <w:ilvl w:val="0"/>
          <w:numId w:val="57"/>
        </w:numPr>
        <w:autoSpaceDE w:val="0"/>
        <w:autoSpaceDN w:val="0"/>
        <w:adjustRightInd w:val="0"/>
        <w:rPr>
          <w:rFonts w:ascii="Calibri" w:hAnsi="Calibri" w:cs="Calibri"/>
          <w:color w:val="000000"/>
          <w:lang w:val="en-US"/>
        </w:rPr>
      </w:pPr>
      <w:r w:rsidRPr="00435517">
        <w:rPr>
          <w:rFonts w:ascii="Calibri" w:hAnsi="Calibri" w:cs="Calibri"/>
          <w:color w:val="000000"/>
          <w:lang w:val="en-US"/>
        </w:rPr>
        <w:t>the RDF antenna should be placed on a very stable support to avoid any rotation or torque as this directly</w:t>
      </w:r>
      <w:r w:rsidR="00435517">
        <w:rPr>
          <w:rFonts w:ascii="Calibri" w:hAnsi="Calibri" w:cs="Calibri"/>
          <w:color w:val="000000"/>
          <w:lang w:val="en-US"/>
        </w:rPr>
        <w:t xml:space="preserve"> </w:t>
      </w:r>
      <w:r w:rsidRPr="00435517">
        <w:rPr>
          <w:rFonts w:ascii="Calibri" w:hAnsi="Calibri" w:cs="Calibri"/>
          <w:color w:val="000000"/>
          <w:lang w:val="en-US"/>
        </w:rPr>
        <w:t xml:space="preserve">affects RDF bearing </w:t>
      </w:r>
      <w:proofErr w:type="gramStart"/>
      <w:r w:rsidRPr="00435517">
        <w:rPr>
          <w:rFonts w:ascii="Calibri" w:hAnsi="Calibri" w:cs="Calibri"/>
          <w:color w:val="000000"/>
          <w:lang w:val="en-US"/>
        </w:rPr>
        <w:t>accuracy;</w:t>
      </w:r>
      <w:proofErr w:type="gramEnd"/>
    </w:p>
    <w:p w14:paraId="1814E4C7" w14:textId="4DA8B11D" w:rsidR="00C9431D" w:rsidRPr="00435517" w:rsidRDefault="00C9431D" w:rsidP="00435517">
      <w:pPr>
        <w:pStyle w:val="ListParagraph"/>
        <w:numPr>
          <w:ilvl w:val="0"/>
          <w:numId w:val="57"/>
        </w:numPr>
        <w:autoSpaceDE w:val="0"/>
        <w:autoSpaceDN w:val="0"/>
        <w:adjustRightInd w:val="0"/>
        <w:rPr>
          <w:rFonts w:ascii="Calibri" w:hAnsi="Calibri" w:cs="Calibri"/>
          <w:color w:val="000000"/>
          <w:lang w:val="en-US"/>
        </w:rPr>
      </w:pPr>
      <w:r w:rsidRPr="00435517">
        <w:rPr>
          <w:rFonts w:ascii="Calibri" w:hAnsi="Calibri" w:cs="Calibri"/>
          <w:color w:val="000000"/>
          <w:lang w:val="en-US"/>
        </w:rPr>
        <w:t>the antenna height should be sufficient for detection of VHF transmissions from the targets of interest across</w:t>
      </w:r>
      <w:r w:rsidR="00435517" w:rsidRPr="00435517">
        <w:rPr>
          <w:rFonts w:ascii="Calibri" w:hAnsi="Calibri" w:cs="Calibri"/>
          <w:color w:val="000000"/>
          <w:lang w:val="en-US"/>
        </w:rPr>
        <w:t xml:space="preserve"> </w:t>
      </w:r>
      <w:r w:rsidRPr="00435517">
        <w:rPr>
          <w:rFonts w:ascii="Calibri" w:hAnsi="Calibri" w:cs="Calibri"/>
          <w:color w:val="000000"/>
          <w:lang w:val="en-US"/>
        </w:rPr>
        <w:t xml:space="preserve">the coverage </w:t>
      </w:r>
      <w:proofErr w:type="gramStart"/>
      <w:r w:rsidRPr="00435517">
        <w:rPr>
          <w:rFonts w:ascii="Calibri" w:hAnsi="Calibri" w:cs="Calibri"/>
          <w:color w:val="000000"/>
          <w:lang w:val="en-US"/>
        </w:rPr>
        <w:t>area;</w:t>
      </w:r>
      <w:proofErr w:type="gramEnd"/>
    </w:p>
    <w:p w14:paraId="74996A7A" w14:textId="7AB5F9FB" w:rsidR="00C9431D" w:rsidRPr="00435517" w:rsidRDefault="00C9431D" w:rsidP="00435517">
      <w:pPr>
        <w:pStyle w:val="ListParagraph"/>
        <w:numPr>
          <w:ilvl w:val="0"/>
          <w:numId w:val="57"/>
        </w:numPr>
        <w:autoSpaceDE w:val="0"/>
        <w:autoSpaceDN w:val="0"/>
        <w:adjustRightInd w:val="0"/>
        <w:rPr>
          <w:rFonts w:ascii="Calibri" w:hAnsi="Calibri" w:cs="Calibri"/>
          <w:color w:val="000000"/>
          <w:lang w:val="en-US"/>
        </w:rPr>
      </w:pPr>
      <w:r w:rsidRPr="00435517">
        <w:rPr>
          <w:rFonts w:ascii="Calibri" w:hAnsi="Calibri" w:cs="Calibri"/>
          <w:color w:val="000000"/>
          <w:lang w:val="en-US"/>
        </w:rPr>
        <w:t xml:space="preserve">the presence of objects and geographic features that might cause reflections or the blocking of </w:t>
      </w:r>
      <w:proofErr w:type="gramStart"/>
      <w:r w:rsidRPr="00435517">
        <w:rPr>
          <w:rFonts w:ascii="Calibri" w:hAnsi="Calibri" w:cs="Calibri"/>
          <w:color w:val="000000"/>
          <w:lang w:val="en-US"/>
        </w:rPr>
        <w:t>signals;</w:t>
      </w:r>
      <w:proofErr w:type="gramEnd"/>
    </w:p>
    <w:p w14:paraId="396D0CE6" w14:textId="0740C54D" w:rsidR="000332ED" w:rsidRPr="00435517" w:rsidRDefault="00C9431D" w:rsidP="00435517">
      <w:pPr>
        <w:pStyle w:val="ListParagraph"/>
        <w:numPr>
          <w:ilvl w:val="0"/>
          <w:numId w:val="57"/>
        </w:numPr>
        <w:autoSpaceDE w:val="0"/>
        <w:autoSpaceDN w:val="0"/>
        <w:adjustRightInd w:val="0"/>
        <w:jc w:val="left"/>
        <w:rPr>
          <w:sz w:val="18"/>
        </w:rPr>
      </w:pPr>
      <w:r w:rsidRPr="00435517">
        <w:rPr>
          <w:rFonts w:ascii="Calibri" w:hAnsi="Calibri" w:cs="Calibri"/>
          <w:color w:val="000000"/>
          <w:lang w:val="en-US"/>
        </w:rPr>
        <w:t>rotating or moving objects (like radar antennas and PTZ CCTV) should be a safe distance from the RDF</w:t>
      </w:r>
      <w:r w:rsidR="00435517" w:rsidRPr="00435517">
        <w:rPr>
          <w:rFonts w:ascii="Calibri" w:hAnsi="Calibri" w:cs="Calibri"/>
          <w:color w:val="000000"/>
          <w:lang w:val="en-US"/>
        </w:rPr>
        <w:t xml:space="preserve"> </w:t>
      </w:r>
      <w:r w:rsidRPr="00435517">
        <w:rPr>
          <w:rFonts w:ascii="Calibri" w:hAnsi="Calibri" w:cs="Calibri"/>
          <w:color w:val="000000"/>
          <w:lang w:val="en-US"/>
        </w:rPr>
        <w:t>antenna (refer to the manufacturer’s instructions).</w:t>
      </w:r>
    </w:p>
    <w:p w14:paraId="028C8C00" w14:textId="521E7334" w:rsidR="00C9431D" w:rsidRDefault="000332ED" w:rsidP="00C9431D">
      <w:pPr>
        <w:pStyle w:val="Heading2"/>
        <w:rPr>
          <w:rFonts w:eastAsia="DengXian"/>
          <w:lang w:eastAsia="sv-SE"/>
        </w:rPr>
      </w:pPr>
      <w:r>
        <w:t xml:space="preserve"> </w:t>
      </w:r>
      <w:bookmarkStart w:id="150" w:name="_Toc83581181"/>
      <w:r w:rsidR="00C9431D">
        <w:rPr>
          <w:rFonts w:eastAsia="DengXian"/>
          <w:lang w:eastAsia="sv-SE"/>
        </w:rPr>
        <w:t>Lightning Protection</w:t>
      </w:r>
      <w:bookmarkEnd w:id="150"/>
    </w:p>
    <w:p w14:paraId="5F05CF0A" w14:textId="098681BC" w:rsidR="00C9431D" w:rsidRDefault="00C9431D" w:rsidP="00C9431D">
      <w:pPr>
        <w:autoSpaceDE w:val="0"/>
        <w:autoSpaceDN w:val="0"/>
        <w:adjustRightInd w:val="0"/>
        <w:spacing w:line="240" w:lineRule="auto"/>
        <w:rPr>
          <w:rFonts w:ascii="Calibri" w:hAnsi="Calibri" w:cs="Calibri"/>
          <w:sz w:val="22"/>
          <w:lang w:val="en-US"/>
        </w:rPr>
      </w:pPr>
      <w:r>
        <w:rPr>
          <w:rFonts w:ascii="Calibri" w:hAnsi="Calibri" w:cs="Calibri"/>
          <w:sz w:val="22"/>
          <w:lang w:val="en-US"/>
        </w:rPr>
        <w:t xml:space="preserve">Typically, </w:t>
      </w:r>
      <w:proofErr w:type="gramStart"/>
      <w:r>
        <w:rPr>
          <w:rFonts w:ascii="Calibri" w:hAnsi="Calibri" w:cs="Calibri"/>
          <w:sz w:val="22"/>
          <w:lang w:val="en-US"/>
        </w:rPr>
        <w:t>a</w:t>
      </w:r>
      <w:proofErr w:type="gramEnd"/>
      <w:r>
        <w:rPr>
          <w:rFonts w:ascii="Calibri" w:hAnsi="Calibri" w:cs="Calibri"/>
          <w:sz w:val="22"/>
          <w:lang w:val="en-US"/>
        </w:rPr>
        <w:t xml:space="preserve"> RDF antenna is placed on the very top of a mast, so special attention should be paid to lightning</w:t>
      </w:r>
    </w:p>
    <w:p w14:paraId="7CE4A259" w14:textId="77777777" w:rsidR="00C9431D" w:rsidRDefault="00C9431D" w:rsidP="00C9431D">
      <w:pPr>
        <w:autoSpaceDE w:val="0"/>
        <w:autoSpaceDN w:val="0"/>
        <w:adjustRightInd w:val="0"/>
        <w:spacing w:line="240" w:lineRule="auto"/>
        <w:rPr>
          <w:rFonts w:ascii="Calibri" w:hAnsi="Calibri" w:cs="Calibri"/>
          <w:sz w:val="22"/>
          <w:lang w:val="en-US"/>
        </w:rPr>
      </w:pPr>
      <w:r>
        <w:rPr>
          <w:rFonts w:ascii="Calibri" w:hAnsi="Calibri" w:cs="Calibri"/>
          <w:sz w:val="22"/>
          <w:lang w:val="en-US"/>
        </w:rPr>
        <w:t>protection of the structure. It should provide adequate lightning protection without causing reflections and/or</w:t>
      </w:r>
    </w:p>
    <w:p w14:paraId="75368354" w14:textId="6A3529DD" w:rsidR="00C9431D" w:rsidRPr="00435517" w:rsidRDefault="00C9431D" w:rsidP="00435517">
      <w:pPr>
        <w:rPr>
          <w:lang w:eastAsia="sv-SE"/>
        </w:rPr>
      </w:pPr>
      <w:r>
        <w:rPr>
          <w:rFonts w:ascii="Calibri" w:hAnsi="Calibri" w:cs="Calibri"/>
          <w:sz w:val="22"/>
          <w:lang w:val="en-US"/>
        </w:rPr>
        <w:t>obstruction of the incoming VHF signals.</w:t>
      </w:r>
    </w:p>
    <w:p w14:paraId="66333017" w14:textId="2BB2E660" w:rsidR="00C9431D" w:rsidRDefault="00C9431D" w:rsidP="00C9431D">
      <w:pPr>
        <w:pStyle w:val="Heading2"/>
        <w:rPr>
          <w:rFonts w:eastAsia="DengXian"/>
          <w:lang w:eastAsia="sv-SE"/>
        </w:rPr>
      </w:pPr>
      <w:bookmarkStart w:id="151" w:name="_Toc83581182"/>
      <w:r>
        <w:rPr>
          <w:rFonts w:eastAsia="DengXian"/>
          <w:lang w:eastAsia="sv-SE"/>
        </w:rPr>
        <w:t>Calibration</w:t>
      </w:r>
      <w:bookmarkEnd w:id="151"/>
    </w:p>
    <w:p w14:paraId="60BD515E" w14:textId="77777777" w:rsidR="00C9431D" w:rsidRDefault="00C9431D" w:rsidP="00C9431D">
      <w:pPr>
        <w:autoSpaceDE w:val="0"/>
        <w:autoSpaceDN w:val="0"/>
        <w:adjustRightInd w:val="0"/>
        <w:spacing w:line="240" w:lineRule="auto"/>
        <w:rPr>
          <w:rFonts w:ascii="Calibri" w:hAnsi="Calibri" w:cs="Calibri"/>
          <w:sz w:val="22"/>
          <w:lang w:val="en-US"/>
        </w:rPr>
      </w:pPr>
      <w:r>
        <w:rPr>
          <w:rFonts w:ascii="Calibri" w:hAnsi="Calibri" w:cs="Calibri"/>
          <w:sz w:val="22"/>
          <w:lang w:val="en-US"/>
        </w:rPr>
        <w:t>Calibration should be performed according to the manufacturer’s instructions and should be revisited if there are</w:t>
      </w:r>
    </w:p>
    <w:p w14:paraId="093CCD57" w14:textId="59E7757D" w:rsidR="00C9431D" w:rsidRPr="00435517" w:rsidRDefault="00C9431D" w:rsidP="00435517">
      <w:pPr>
        <w:rPr>
          <w:lang w:eastAsia="sv-SE"/>
        </w:rPr>
      </w:pPr>
      <w:r>
        <w:rPr>
          <w:rFonts w:ascii="Calibri" w:hAnsi="Calibri" w:cs="Calibri"/>
          <w:sz w:val="22"/>
          <w:lang w:val="en-US"/>
        </w:rPr>
        <w:t>significant changes to the equipment and/or environment.</w:t>
      </w:r>
    </w:p>
    <w:p w14:paraId="070DA75A" w14:textId="4EB26A5B" w:rsidR="00C9431D" w:rsidRDefault="00C9431D" w:rsidP="00C9431D">
      <w:pPr>
        <w:pStyle w:val="Heading2"/>
        <w:rPr>
          <w:rFonts w:eastAsia="DengXian"/>
          <w:lang w:eastAsia="sv-SE"/>
        </w:rPr>
      </w:pPr>
      <w:bookmarkStart w:id="152" w:name="_Toc83581183"/>
      <w:r>
        <w:rPr>
          <w:rFonts w:eastAsia="DengXian"/>
          <w:lang w:eastAsia="sv-SE"/>
        </w:rPr>
        <w:lastRenderedPageBreak/>
        <w:t>Built-In Test and Diagnostics</w:t>
      </w:r>
      <w:bookmarkEnd w:id="152"/>
    </w:p>
    <w:p w14:paraId="63A51E2E" w14:textId="5E11F611" w:rsidR="000E259E" w:rsidDel="007715D6" w:rsidRDefault="00435517" w:rsidP="00435517">
      <w:pPr>
        <w:pStyle w:val="BodyText"/>
        <w:jc w:val="left"/>
        <w:rPr>
          <w:del w:id="153" w:author="Unknown"/>
          <w:rFonts w:ascii="Calibri" w:hAnsi="Calibri" w:cs="Calibri"/>
          <w:lang w:val="en-US"/>
        </w:rPr>
      </w:pPr>
      <w:r>
        <w:rPr>
          <w:rFonts w:ascii="Calibri" w:hAnsi="Calibri" w:cs="Calibri"/>
          <w:lang w:val="en-US"/>
        </w:rPr>
        <w:t>Built-in test features should include monitoring of functions and performance and should be accessible remotely.</w:t>
      </w:r>
      <w:bookmarkStart w:id="154" w:name="_Toc61538746"/>
      <w:bookmarkStart w:id="155" w:name="_Toc61539097"/>
      <w:bookmarkStart w:id="156" w:name="_Toc61539800"/>
      <w:bookmarkStart w:id="157" w:name="_Toc61540157"/>
      <w:bookmarkStart w:id="158" w:name="_Toc61540508"/>
      <w:bookmarkStart w:id="159" w:name="_Toc61540859"/>
      <w:bookmarkStart w:id="160" w:name="_Toc61541209"/>
      <w:bookmarkStart w:id="161" w:name="_Toc61542759"/>
      <w:bookmarkStart w:id="162" w:name="_Toc61542958"/>
      <w:bookmarkStart w:id="163" w:name="_Toc61543157"/>
      <w:bookmarkStart w:id="164" w:name="_Toc61543356"/>
      <w:bookmarkStart w:id="165" w:name="_Toc61543784"/>
      <w:bookmarkStart w:id="166" w:name="_Toc61538747"/>
      <w:bookmarkStart w:id="167" w:name="_Toc61539098"/>
      <w:bookmarkStart w:id="168" w:name="_Toc61539801"/>
      <w:bookmarkStart w:id="169" w:name="_Toc61540158"/>
      <w:bookmarkStart w:id="170" w:name="_Toc61540509"/>
      <w:bookmarkStart w:id="171" w:name="_Toc61540860"/>
      <w:bookmarkStart w:id="172" w:name="_Toc61541210"/>
      <w:bookmarkStart w:id="173" w:name="_Toc61542760"/>
      <w:bookmarkStart w:id="174" w:name="_Toc61542959"/>
      <w:bookmarkStart w:id="175" w:name="_Toc61543158"/>
      <w:bookmarkStart w:id="176" w:name="_Toc61543357"/>
      <w:bookmarkStart w:id="177" w:name="_Toc61543785"/>
      <w:bookmarkStart w:id="178" w:name="_Toc61538748"/>
      <w:bookmarkStart w:id="179" w:name="_Toc61539099"/>
      <w:bookmarkStart w:id="180" w:name="_Toc61539802"/>
      <w:bookmarkStart w:id="181" w:name="_Toc61540159"/>
      <w:bookmarkStart w:id="182" w:name="_Toc61540510"/>
      <w:bookmarkStart w:id="183" w:name="_Toc61540861"/>
      <w:bookmarkStart w:id="184" w:name="_Toc61541211"/>
      <w:bookmarkStart w:id="185" w:name="_Toc61542761"/>
      <w:bookmarkStart w:id="186" w:name="_Toc61542960"/>
      <w:bookmarkStart w:id="187" w:name="_Toc61543159"/>
      <w:bookmarkStart w:id="188" w:name="_Toc61543358"/>
      <w:bookmarkStart w:id="189" w:name="_Toc61543786"/>
      <w:bookmarkStart w:id="190" w:name="_Toc61538749"/>
      <w:bookmarkStart w:id="191" w:name="_Toc61539100"/>
      <w:bookmarkStart w:id="192" w:name="_Toc61539803"/>
      <w:bookmarkStart w:id="193" w:name="_Toc61540160"/>
      <w:bookmarkStart w:id="194" w:name="_Toc61540511"/>
      <w:bookmarkStart w:id="195" w:name="_Toc61540862"/>
      <w:bookmarkStart w:id="196" w:name="_Toc61541212"/>
      <w:bookmarkStart w:id="197" w:name="_Toc61542762"/>
      <w:bookmarkStart w:id="198" w:name="_Toc61542961"/>
      <w:bookmarkStart w:id="199" w:name="_Toc61543160"/>
      <w:bookmarkStart w:id="200" w:name="_Toc61543359"/>
      <w:bookmarkStart w:id="201" w:name="_Toc61543787"/>
      <w:bookmarkStart w:id="202" w:name="_Toc61538750"/>
      <w:bookmarkStart w:id="203" w:name="_Toc61539101"/>
      <w:bookmarkStart w:id="204" w:name="_Toc61539804"/>
      <w:bookmarkStart w:id="205" w:name="_Toc61540161"/>
      <w:bookmarkStart w:id="206" w:name="_Toc61540512"/>
      <w:bookmarkStart w:id="207" w:name="_Toc61540863"/>
      <w:bookmarkStart w:id="208" w:name="_Toc61541213"/>
      <w:bookmarkStart w:id="209" w:name="_Toc61542763"/>
      <w:bookmarkStart w:id="210" w:name="_Toc61542962"/>
      <w:bookmarkStart w:id="211" w:name="_Toc61543161"/>
      <w:bookmarkStart w:id="212" w:name="_Toc61543360"/>
      <w:bookmarkStart w:id="213" w:name="_Toc61543788"/>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580A7C6C" w14:textId="7C69EB62" w:rsidR="00D14B6E" w:rsidRPr="000332ED" w:rsidRDefault="00D14B6E" w:rsidP="007715D6">
      <w:pPr>
        <w:spacing w:after="200" w:line="276" w:lineRule="auto"/>
        <w:rPr>
          <w:rFonts w:asciiTheme="majorHAnsi" w:eastAsiaTheme="majorEastAsia" w:hAnsiTheme="majorHAnsi" w:cstheme="majorBidi"/>
          <w:b/>
          <w:bCs/>
          <w:smallCaps/>
          <w:strike/>
          <w:color w:val="00558C"/>
          <w:sz w:val="24"/>
          <w:szCs w:val="24"/>
        </w:rPr>
      </w:pPr>
      <w:bookmarkStart w:id="214" w:name="_Toc62817581"/>
      <w:bookmarkStart w:id="215" w:name="_Toc66819978"/>
      <w:bookmarkStart w:id="216" w:name="_Toc67061382"/>
      <w:bookmarkStart w:id="217" w:name="_Toc66819979"/>
      <w:bookmarkStart w:id="218" w:name="_Toc67061383"/>
      <w:bookmarkStart w:id="219" w:name="_Toc66819980"/>
      <w:bookmarkStart w:id="220" w:name="_Toc67061384"/>
      <w:bookmarkStart w:id="221" w:name="_MON_1388840264"/>
      <w:bookmarkStart w:id="222" w:name="_Toc416777044"/>
      <w:bookmarkStart w:id="223" w:name="_Toc416787283"/>
      <w:bookmarkStart w:id="224" w:name="_Toc416865262"/>
      <w:bookmarkStart w:id="225" w:name="_Toc416866094"/>
      <w:bookmarkStart w:id="226" w:name="_Toc416867091"/>
      <w:bookmarkStart w:id="227" w:name="_Toc416867829"/>
      <w:bookmarkStart w:id="228" w:name="_Toc416868566"/>
      <w:bookmarkStart w:id="229" w:name="_Toc416777045"/>
      <w:bookmarkStart w:id="230" w:name="_Toc416787284"/>
      <w:bookmarkStart w:id="231" w:name="_Toc416865263"/>
      <w:bookmarkStart w:id="232" w:name="_Toc416866095"/>
      <w:bookmarkStart w:id="233" w:name="_Toc416867092"/>
      <w:bookmarkStart w:id="234" w:name="_Toc416867830"/>
      <w:bookmarkStart w:id="235" w:name="_Toc416868567"/>
      <w:bookmarkStart w:id="236" w:name="_Toc416777059"/>
      <w:bookmarkStart w:id="237" w:name="_Toc416787298"/>
      <w:bookmarkStart w:id="238" w:name="_Toc416865277"/>
      <w:bookmarkStart w:id="239" w:name="_Toc416866109"/>
      <w:bookmarkStart w:id="240" w:name="_Toc416867106"/>
      <w:bookmarkStart w:id="241" w:name="_Toc416867844"/>
      <w:bookmarkStart w:id="242" w:name="_Toc416868581"/>
      <w:bookmarkStart w:id="243" w:name="_Toc303382768"/>
      <w:bookmarkStart w:id="244" w:name="_Toc303383043"/>
      <w:bookmarkStart w:id="245" w:name="_Toc303383239"/>
      <w:bookmarkStart w:id="246" w:name="_Toc303417279"/>
      <w:bookmarkStart w:id="247" w:name="_Toc303382758"/>
      <w:bookmarkStart w:id="248" w:name="_Toc303383033"/>
      <w:bookmarkStart w:id="249" w:name="_Toc303383229"/>
      <w:bookmarkStart w:id="250" w:name="_Toc303383425"/>
      <w:bookmarkStart w:id="251" w:name="_Toc303417269"/>
      <w:bookmarkStart w:id="252" w:name="_Toc303419687"/>
      <w:bookmarkStart w:id="253" w:name="_Toc62033165"/>
      <w:bookmarkStart w:id="254" w:name="_Toc62034234"/>
      <w:bookmarkStart w:id="255" w:name="_Toc62034500"/>
      <w:bookmarkStart w:id="256" w:name="_Toc62143678"/>
      <w:bookmarkStart w:id="257" w:name="_Toc62145344"/>
      <w:bookmarkStart w:id="258" w:name="_Toc62145550"/>
      <w:bookmarkStart w:id="259" w:name="_Toc62658764"/>
      <w:bookmarkStart w:id="260" w:name="_Toc62658860"/>
      <w:bookmarkStart w:id="261" w:name="_Toc62033166"/>
      <w:bookmarkStart w:id="262" w:name="_Toc62034235"/>
      <w:bookmarkStart w:id="263" w:name="_Toc62034501"/>
      <w:bookmarkStart w:id="264" w:name="_Toc62143679"/>
      <w:bookmarkStart w:id="265" w:name="_Toc62145345"/>
      <w:bookmarkStart w:id="266" w:name="_Toc62145551"/>
      <w:bookmarkStart w:id="267" w:name="_Toc62658765"/>
      <w:bookmarkStart w:id="268" w:name="_Toc62658861"/>
      <w:bookmarkStart w:id="269" w:name="_Toc62033167"/>
      <w:bookmarkStart w:id="270" w:name="_Toc62034236"/>
      <w:bookmarkStart w:id="271" w:name="_Toc62034502"/>
      <w:bookmarkStart w:id="272" w:name="_Toc62143680"/>
      <w:bookmarkStart w:id="273" w:name="_Toc62145346"/>
      <w:bookmarkStart w:id="274" w:name="_Toc62145552"/>
      <w:bookmarkStart w:id="275" w:name="_Toc62658766"/>
      <w:bookmarkStart w:id="276" w:name="_Toc62658862"/>
      <w:bookmarkStart w:id="277" w:name="_Toc62033168"/>
      <w:bookmarkStart w:id="278" w:name="_Toc62034237"/>
      <w:bookmarkStart w:id="279" w:name="_Toc62034503"/>
      <w:bookmarkStart w:id="280" w:name="_Toc62143681"/>
      <w:bookmarkStart w:id="281" w:name="_Toc62145347"/>
      <w:bookmarkStart w:id="282" w:name="_Toc62145553"/>
      <w:bookmarkStart w:id="283" w:name="_Toc62658767"/>
      <w:bookmarkStart w:id="284" w:name="_Toc62658863"/>
      <w:bookmarkStart w:id="285" w:name="_Toc62033169"/>
      <w:bookmarkStart w:id="286" w:name="_Toc62034238"/>
      <w:bookmarkStart w:id="287" w:name="_Toc62034504"/>
      <w:bookmarkStart w:id="288" w:name="_Toc62143682"/>
      <w:bookmarkStart w:id="289" w:name="_Toc62145348"/>
      <w:bookmarkStart w:id="290" w:name="_Toc62145554"/>
      <w:bookmarkStart w:id="291" w:name="_Toc62658768"/>
      <w:bookmarkStart w:id="292" w:name="_Toc62658864"/>
      <w:bookmarkStart w:id="293" w:name="_Toc62033170"/>
      <w:bookmarkStart w:id="294" w:name="_Toc62034239"/>
      <w:bookmarkStart w:id="295" w:name="_Toc62034505"/>
      <w:bookmarkStart w:id="296" w:name="_Toc62143683"/>
      <w:bookmarkStart w:id="297" w:name="_Toc62145349"/>
      <w:bookmarkStart w:id="298" w:name="_Toc62145555"/>
      <w:bookmarkStart w:id="299" w:name="_Toc62658769"/>
      <w:bookmarkStart w:id="300" w:name="_Toc62658865"/>
      <w:bookmarkStart w:id="301" w:name="_Toc62033171"/>
      <w:bookmarkStart w:id="302" w:name="_Toc62034240"/>
      <w:bookmarkStart w:id="303" w:name="_Toc62034506"/>
      <w:bookmarkStart w:id="304" w:name="_Toc62143684"/>
      <w:bookmarkStart w:id="305" w:name="_Toc62145350"/>
      <w:bookmarkStart w:id="306" w:name="_Toc62145556"/>
      <w:bookmarkStart w:id="307" w:name="_Toc62658770"/>
      <w:bookmarkStart w:id="308" w:name="_Toc62658866"/>
      <w:bookmarkStart w:id="309" w:name="_Toc62033172"/>
      <w:bookmarkStart w:id="310" w:name="_Toc62034241"/>
      <w:bookmarkStart w:id="311" w:name="_Toc62034507"/>
      <w:bookmarkStart w:id="312" w:name="_Toc62143685"/>
      <w:bookmarkStart w:id="313" w:name="_Toc62145351"/>
      <w:bookmarkStart w:id="314" w:name="_Toc62145557"/>
      <w:bookmarkStart w:id="315" w:name="_Toc62658771"/>
      <w:bookmarkStart w:id="316" w:name="_Toc62658867"/>
      <w:bookmarkStart w:id="317" w:name="_Toc62033173"/>
      <w:bookmarkStart w:id="318" w:name="_Toc62034242"/>
      <w:bookmarkStart w:id="319" w:name="_Toc62034508"/>
      <w:bookmarkStart w:id="320" w:name="_Toc62143686"/>
      <w:bookmarkStart w:id="321" w:name="_Toc62145352"/>
      <w:bookmarkStart w:id="322" w:name="_Toc62145558"/>
      <w:bookmarkStart w:id="323" w:name="_Toc62658772"/>
      <w:bookmarkStart w:id="324" w:name="_Toc62658868"/>
      <w:bookmarkStart w:id="325" w:name="_Toc62033174"/>
      <w:bookmarkStart w:id="326" w:name="_Toc62034243"/>
      <w:bookmarkStart w:id="327" w:name="_Toc62034509"/>
      <w:bookmarkStart w:id="328" w:name="_Toc62143687"/>
      <w:bookmarkStart w:id="329" w:name="_Toc62145353"/>
      <w:bookmarkStart w:id="330" w:name="_Toc62145559"/>
      <w:bookmarkStart w:id="331" w:name="_Toc62658773"/>
      <w:bookmarkStart w:id="332" w:name="_Toc62658869"/>
      <w:bookmarkStart w:id="333" w:name="_Toc62033175"/>
      <w:bookmarkStart w:id="334" w:name="_Toc62034244"/>
      <w:bookmarkStart w:id="335" w:name="_Toc62034510"/>
      <w:bookmarkStart w:id="336" w:name="_Toc62143688"/>
      <w:bookmarkStart w:id="337" w:name="_Toc62145354"/>
      <w:bookmarkStart w:id="338" w:name="_Toc62145560"/>
      <w:bookmarkStart w:id="339" w:name="_Toc62658774"/>
      <w:bookmarkStart w:id="340" w:name="_Toc62658870"/>
      <w:bookmarkStart w:id="341" w:name="_Toc62033176"/>
      <w:bookmarkStart w:id="342" w:name="_Toc62034245"/>
      <w:bookmarkStart w:id="343" w:name="_Toc62034511"/>
      <w:bookmarkStart w:id="344" w:name="_Toc62143689"/>
      <w:bookmarkStart w:id="345" w:name="_Toc62145355"/>
      <w:bookmarkStart w:id="346" w:name="_Toc62145561"/>
      <w:bookmarkStart w:id="347" w:name="_Toc62658775"/>
      <w:bookmarkStart w:id="348" w:name="_Toc62658871"/>
      <w:bookmarkStart w:id="349" w:name="_Toc62033177"/>
      <w:bookmarkStart w:id="350" w:name="_Toc62034246"/>
      <w:bookmarkStart w:id="351" w:name="_Toc62034512"/>
      <w:bookmarkStart w:id="352" w:name="_Toc62143690"/>
      <w:bookmarkStart w:id="353" w:name="_Toc62145356"/>
      <w:bookmarkStart w:id="354" w:name="_Toc62145562"/>
      <w:bookmarkStart w:id="355" w:name="_Toc62658776"/>
      <w:bookmarkStart w:id="356" w:name="_Toc62658872"/>
      <w:bookmarkStart w:id="357" w:name="_Toc416866462"/>
      <w:bookmarkStart w:id="358" w:name="_Toc416869304"/>
      <w:bookmarkStart w:id="359" w:name="_Toc62033178"/>
      <w:bookmarkStart w:id="360" w:name="_Toc62034247"/>
      <w:bookmarkStart w:id="361" w:name="_Toc62034513"/>
      <w:bookmarkStart w:id="362" w:name="_Toc62143691"/>
      <w:bookmarkStart w:id="363" w:name="_Toc62145357"/>
      <w:bookmarkStart w:id="364" w:name="_Toc62145563"/>
      <w:bookmarkStart w:id="365" w:name="_Toc62658777"/>
      <w:bookmarkStart w:id="366" w:name="_Toc62658873"/>
      <w:bookmarkStart w:id="367" w:name="_MON_1377169764"/>
      <w:bookmarkStart w:id="368" w:name="_Toc66820017"/>
      <w:bookmarkStart w:id="369" w:name="_Toc66820018"/>
      <w:bookmarkStart w:id="370" w:name="_Toc61542813"/>
      <w:bookmarkStart w:id="371" w:name="_Toc61543012"/>
      <w:bookmarkStart w:id="372" w:name="_Toc61543211"/>
      <w:bookmarkStart w:id="373" w:name="_Toc61543411"/>
      <w:bookmarkStart w:id="374" w:name="_Toc62765245"/>
      <w:bookmarkStart w:id="375" w:name="_Toc62816110"/>
      <w:bookmarkStart w:id="376" w:name="_Toc62816869"/>
      <w:bookmarkStart w:id="377" w:name="_Toc62817628"/>
      <w:bookmarkStart w:id="378" w:name="_Toc61542814"/>
      <w:bookmarkStart w:id="379" w:name="_Toc61543013"/>
      <w:bookmarkStart w:id="380" w:name="_Toc61543212"/>
      <w:bookmarkStart w:id="381" w:name="_Toc61543412"/>
      <w:bookmarkStart w:id="382" w:name="_Toc62765246"/>
      <w:bookmarkStart w:id="383" w:name="_Toc62816111"/>
      <w:bookmarkStart w:id="384" w:name="_Toc62816870"/>
      <w:bookmarkStart w:id="385" w:name="_Toc62817629"/>
      <w:bookmarkStart w:id="386" w:name="_MON_1388828137"/>
      <w:bookmarkStart w:id="387" w:name="_Toc61542867"/>
      <w:bookmarkStart w:id="388" w:name="_Toc61543066"/>
      <w:bookmarkStart w:id="389" w:name="_Toc61543265"/>
      <w:bookmarkStart w:id="390" w:name="_Toc61543465"/>
      <w:bookmarkStart w:id="391" w:name="_Toc62765299"/>
      <w:bookmarkStart w:id="392" w:name="_Toc62816164"/>
      <w:bookmarkStart w:id="393" w:name="_Toc62816923"/>
      <w:bookmarkStart w:id="394" w:name="_Toc62817682"/>
      <w:bookmarkStart w:id="395" w:name="_Toc61542868"/>
      <w:bookmarkStart w:id="396" w:name="_Toc61543067"/>
      <w:bookmarkStart w:id="397" w:name="_Toc61543266"/>
      <w:bookmarkStart w:id="398" w:name="_Toc61543466"/>
      <w:bookmarkStart w:id="399" w:name="_Toc62765300"/>
      <w:bookmarkStart w:id="400" w:name="_Toc62816165"/>
      <w:bookmarkStart w:id="401" w:name="_Toc62816924"/>
      <w:bookmarkStart w:id="402" w:name="_Toc62817683"/>
      <w:bookmarkStart w:id="403" w:name="_Toc61542869"/>
      <w:bookmarkStart w:id="404" w:name="_Toc61543068"/>
      <w:bookmarkStart w:id="405" w:name="_Toc61543267"/>
      <w:bookmarkStart w:id="406" w:name="_Toc61543467"/>
      <w:bookmarkStart w:id="407" w:name="_Toc62765301"/>
      <w:bookmarkStart w:id="408" w:name="_Toc62816166"/>
      <w:bookmarkStart w:id="409" w:name="_Toc62816925"/>
      <w:bookmarkStart w:id="410" w:name="_Toc62817684"/>
      <w:bookmarkStart w:id="411" w:name="_Toc61542870"/>
      <w:bookmarkStart w:id="412" w:name="_Toc61543069"/>
      <w:bookmarkStart w:id="413" w:name="_Toc61543268"/>
      <w:bookmarkStart w:id="414" w:name="_Toc61543468"/>
      <w:bookmarkStart w:id="415" w:name="_Toc62765302"/>
      <w:bookmarkStart w:id="416" w:name="_Toc62816167"/>
      <w:bookmarkStart w:id="417" w:name="_Toc62816926"/>
      <w:bookmarkStart w:id="418" w:name="_Toc62817685"/>
      <w:bookmarkStart w:id="419" w:name="_Toc61542871"/>
      <w:bookmarkStart w:id="420" w:name="_Toc61543070"/>
      <w:bookmarkStart w:id="421" w:name="_Toc61543269"/>
      <w:bookmarkStart w:id="422" w:name="_Toc61543469"/>
      <w:bookmarkStart w:id="423" w:name="_Toc62765303"/>
      <w:bookmarkStart w:id="424" w:name="_Toc62816168"/>
      <w:bookmarkStart w:id="425" w:name="_Toc62816927"/>
      <w:bookmarkStart w:id="426" w:name="_Toc62817686"/>
      <w:bookmarkStart w:id="427" w:name="_Toc61542911"/>
      <w:bookmarkStart w:id="428" w:name="_Toc61543110"/>
      <w:bookmarkStart w:id="429" w:name="_Toc61543309"/>
      <w:bookmarkStart w:id="430" w:name="_Toc61543509"/>
      <w:bookmarkStart w:id="431" w:name="_Toc62765343"/>
      <w:bookmarkStart w:id="432" w:name="_Toc62816208"/>
      <w:bookmarkStart w:id="433" w:name="_Toc62816967"/>
      <w:bookmarkStart w:id="434" w:name="_Toc62817726"/>
      <w:bookmarkStart w:id="435" w:name="_Toc61542912"/>
      <w:bookmarkStart w:id="436" w:name="_Toc61543111"/>
      <w:bookmarkStart w:id="437" w:name="_Toc61543310"/>
      <w:bookmarkStart w:id="438" w:name="_Toc61543510"/>
      <w:bookmarkStart w:id="439" w:name="_Toc62765344"/>
      <w:bookmarkStart w:id="440" w:name="_Toc62816209"/>
      <w:bookmarkStart w:id="441" w:name="_Toc62816968"/>
      <w:bookmarkStart w:id="442" w:name="_Toc62817727"/>
      <w:bookmarkStart w:id="443" w:name="_Toc61542913"/>
      <w:bookmarkStart w:id="444" w:name="_Toc61543112"/>
      <w:bookmarkStart w:id="445" w:name="_Toc61543311"/>
      <w:bookmarkStart w:id="446" w:name="_Toc61543511"/>
      <w:bookmarkStart w:id="447" w:name="_Toc62765345"/>
      <w:bookmarkStart w:id="448" w:name="_Toc62816210"/>
      <w:bookmarkStart w:id="449" w:name="_Toc62816969"/>
      <w:bookmarkStart w:id="450" w:name="_Toc62817728"/>
      <w:bookmarkStart w:id="451" w:name="_Toc61542914"/>
      <w:bookmarkStart w:id="452" w:name="_Toc61543113"/>
      <w:bookmarkStart w:id="453" w:name="_Toc61543312"/>
      <w:bookmarkStart w:id="454" w:name="_Toc61543512"/>
      <w:bookmarkStart w:id="455" w:name="_Toc62765346"/>
      <w:bookmarkStart w:id="456" w:name="_Toc62816211"/>
      <w:bookmarkStart w:id="457" w:name="_Toc62816970"/>
      <w:bookmarkStart w:id="458" w:name="_Toc62817729"/>
      <w:bookmarkStart w:id="459" w:name="_Toc61542915"/>
      <w:bookmarkStart w:id="460" w:name="_Toc61543114"/>
      <w:bookmarkStart w:id="461" w:name="_Toc61543313"/>
      <w:bookmarkStart w:id="462" w:name="_Toc61543513"/>
      <w:bookmarkStart w:id="463" w:name="_Toc62765347"/>
      <w:bookmarkStart w:id="464" w:name="_Toc62816212"/>
      <w:bookmarkStart w:id="465" w:name="_Toc62816971"/>
      <w:bookmarkStart w:id="466" w:name="_Toc62817730"/>
      <w:bookmarkStart w:id="467" w:name="_Toc61542916"/>
      <w:bookmarkStart w:id="468" w:name="_Toc61543115"/>
      <w:bookmarkStart w:id="469" w:name="_Toc61543314"/>
      <w:bookmarkStart w:id="470" w:name="_Toc61543514"/>
      <w:bookmarkStart w:id="471" w:name="_Toc62765348"/>
      <w:bookmarkStart w:id="472" w:name="_Toc62816213"/>
      <w:bookmarkStart w:id="473" w:name="_Toc62816972"/>
      <w:bookmarkStart w:id="474" w:name="_Toc62817731"/>
      <w:bookmarkStart w:id="475" w:name="_Toc61542917"/>
      <w:bookmarkStart w:id="476" w:name="_Toc61543116"/>
      <w:bookmarkStart w:id="477" w:name="_Toc61543315"/>
      <w:bookmarkStart w:id="478" w:name="_Toc61543515"/>
      <w:bookmarkStart w:id="479" w:name="_Toc62765349"/>
      <w:bookmarkStart w:id="480" w:name="_Toc62816214"/>
      <w:bookmarkStart w:id="481" w:name="_Toc62816973"/>
      <w:bookmarkStart w:id="482" w:name="_Toc62817732"/>
      <w:bookmarkStart w:id="483" w:name="_Toc61542918"/>
      <w:bookmarkStart w:id="484" w:name="_Toc61543117"/>
      <w:bookmarkStart w:id="485" w:name="_Toc61543316"/>
      <w:bookmarkStart w:id="486" w:name="_Toc61543516"/>
      <w:bookmarkStart w:id="487" w:name="_Toc62765350"/>
      <w:bookmarkStart w:id="488" w:name="_Toc62816215"/>
      <w:bookmarkStart w:id="489" w:name="_Toc62816974"/>
      <w:bookmarkStart w:id="490" w:name="_Toc62817733"/>
      <w:bookmarkStart w:id="491" w:name="_Toc61542919"/>
      <w:bookmarkStart w:id="492" w:name="_Toc61543118"/>
      <w:bookmarkStart w:id="493" w:name="_Toc61543317"/>
      <w:bookmarkStart w:id="494" w:name="_Toc61543517"/>
      <w:bookmarkStart w:id="495" w:name="_Toc62765351"/>
      <w:bookmarkStart w:id="496" w:name="_Toc62816216"/>
      <w:bookmarkStart w:id="497" w:name="_Toc62816975"/>
      <w:bookmarkStart w:id="498" w:name="_Toc62817734"/>
      <w:bookmarkStart w:id="499" w:name="_Toc61542920"/>
      <w:bookmarkStart w:id="500" w:name="_Toc61543119"/>
      <w:bookmarkStart w:id="501" w:name="_Toc61543318"/>
      <w:bookmarkStart w:id="502" w:name="_Toc61543518"/>
      <w:bookmarkStart w:id="503" w:name="_Toc62765352"/>
      <w:bookmarkStart w:id="504" w:name="_Toc62816217"/>
      <w:bookmarkStart w:id="505" w:name="_Toc62816976"/>
      <w:bookmarkStart w:id="506" w:name="_Toc62817735"/>
      <w:bookmarkStart w:id="507" w:name="_Toc61542921"/>
      <w:bookmarkStart w:id="508" w:name="_Toc61543120"/>
      <w:bookmarkStart w:id="509" w:name="_Toc61543319"/>
      <w:bookmarkStart w:id="510" w:name="_Toc61543519"/>
      <w:bookmarkStart w:id="511" w:name="_Toc62765353"/>
      <w:bookmarkStart w:id="512" w:name="_Toc62816218"/>
      <w:bookmarkStart w:id="513" w:name="_Toc62816977"/>
      <w:bookmarkStart w:id="514" w:name="_Toc62817736"/>
      <w:bookmarkStart w:id="515" w:name="_Toc61542922"/>
      <w:bookmarkStart w:id="516" w:name="_Toc61543121"/>
      <w:bookmarkStart w:id="517" w:name="_Toc61543320"/>
      <w:bookmarkStart w:id="518" w:name="_Toc61543520"/>
      <w:bookmarkStart w:id="519" w:name="_Toc62765354"/>
      <w:bookmarkStart w:id="520" w:name="_Toc62816219"/>
      <w:bookmarkStart w:id="521" w:name="_Toc62816978"/>
      <w:bookmarkStart w:id="522" w:name="_Toc62817737"/>
      <w:bookmarkStart w:id="523" w:name="_Toc61542923"/>
      <w:bookmarkStart w:id="524" w:name="_Toc61543122"/>
      <w:bookmarkStart w:id="525" w:name="_Toc61543321"/>
      <w:bookmarkStart w:id="526" w:name="_Toc61543521"/>
      <w:bookmarkStart w:id="527" w:name="_Toc62765355"/>
      <w:bookmarkStart w:id="528" w:name="_Toc62816220"/>
      <w:bookmarkStart w:id="529" w:name="_Toc62816979"/>
      <w:bookmarkStart w:id="530" w:name="_Toc62817738"/>
      <w:bookmarkStart w:id="531" w:name="_Toc61542924"/>
      <w:bookmarkStart w:id="532" w:name="_Toc61543123"/>
      <w:bookmarkStart w:id="533" w:name="_Toc61543322"/>
      <w:bookmarkStart w:id="534" w:name="_Toc61543522"/>
      <w:bookmarkStart w:id="535" w:name="_Toc62765356"/>
      <w:bookmarkStart w:id="536" w:name="_Toc62816221"/>
      <w:bookmarkStart w:id="537" w:name="_Toc62816980"/>
      <w:bookmarkStart w:id="538" w:name="_Toc62817739"/>
      <w:bookmarkStart w:id="539" w:name="_Toc61542925"/>
      <w:bookmarkStart w:id="540" w:name="_Toc61543124"/>
      <w:bookmarkStart w:id="541" w:name="_Toc61543323"/>
      <w:bookmarkStart w:id="542" w:name="_Toc61543523"/>
      <w:bookmarkStart w:id="543" w:name="_Toc62765357"/>
      <w:bookmarkStart w:id="544" w:name="_Toc62816222"/>
      <w:bookmarkStart w:id="545" w:name="_Toc62816981"/>
      <w:bookmarkStart w:id="546" w:name="_Toc62817740"/>
      <w:bookmarkStart w:id="547" w:name="_Toc61542926"/>
      <w:bookmarkStart w:id="548" w:name="_Toc61543125"/>
      <w:bookmarkStart w:id="549" w:name="_Toc61543324"/>
      <w:bookmarkStart w:id="550" w:name="_Toc61543524"/>
      <w:bookmarkStart w:id="551" w:name="_Toc62765358"/>
      <w:bookmarkStart w:id="552" w:name="_Toc62816223"/>
      <w:bookmarkStart w:id="553" w:name="_Toc62816982"/>
      <w:bookmarkStart w:id="554" w:name="_Toc62817741"/>
      <w:bookmarkStart w:id="555" w:name="_Toc61542927"/>
      <w:bookmarkStart w:id="556" w:name="_Toc61543126"/>
      <w:bookmarkStart w:id="557" w:name="_Toc61543325"/>
      <w:bookmarkStart w:id="558" w:name="_Toc61543525"/>
      <w:bookmarkStart w:id="559" w:name="_Toc62765359"/>
      <w:bookmarkStart w:id="560" w:name="_Toc62816224"/>
      <w:bookmarkStart w:id="561" w:name="_Toc62816983"/>
      <w:bookmarkStart w:id="562" w:name="_Toc62817742"/>
      <w:bookmarkStart w:id="563" w:name="_Toc61542928"/>
      <w:bookmarkStart w:id="564" w:name="_Toc61543127"/>
      <w:bookmarkStart w:id="565" w:name="_Toc61543326"/>
      <w:bookmarkStart w:id="566" w:name="_Toc61543526"/>
      <w:bookmarkStart w:id="567" w:name="_Toc62765360"/>
      <w:bookmarkStart w:id="568" w:name="_Toc62816225"/>
      <w:bookmarkStart w:id="569" w:name="_Toc62816984"/>
      <w:bookmarkStart w:id="570" w:name="_Toc62817743"/>
      <w:bookmarkStart w:id="571" w:name="_Toc61542929"/>
      <w:bookmarkStart w:id="572" w:name="_Toc61543128"/>
      <w:bookmarkStart w:id="573" w:name="_Toc61543327"/>
      <w:bookmarkStart w:id="574" w:name="_Toc61543527"/>
      <w:bookmarkStart w:id="575" w:name="_Toc62765361"/>
      <w:bookmarkStart w:id="576" w:name="_Toc62816226"/>
      <w:bookmarkStart w:id="577" w:name="_Toc62816985"/>
      <w:bookmarkStart w:id="578" w:name="_Toc62817744"/>
      <w:bookmarkStart w:id="579" w:name="_Toc61542930"/>
      <w:bookmarkStart w:id="580" w:name="_Toc61543129"/>
      <w:bookmarkStart w:id="581" w:name="_Toc61543328"/>
      <w:bookmarkStart w:id="582" w:name="_Toc61543528"/>
      <w:bookmarkStart w:id="583" w:name="_Toc62765362"/>
      <w:bookmarkStart w:id="584" w:name="_Toc62816227"/>
      <w:bookmarkStart w:id="585" w:name="_Toc62816986"/>
      <w:bookmarkStart w:id="586" w:name="_Toc62817745"/>
      <w:bookmarkStart w:id="587" w:name="_Toc61542931"/>
      <w:bookmarkStart w:id="588" w:name="_Toc61543130"/>
      <w:bookmarkStart w:id="589" w:name="_Toc61543329"/>
      <w:bookmarkStart w:id="590" w:name="_Toc61543529"/>
      <w:bookmarkStart w:id="591" w:name="_Toc62765363"/>
      <w:bookmarkStart w:id="592" w:name="_Toc62816228"/>
      <w:bookmarkStart w:id="593" w:name="_Toc62816987"/>
      <w:bookmarkStart w:id="594" w:name="_Toc62817746"/>
      <w:bookmarkStart w:id="595" w:name="_Toc61542932"/>
      <w:bookmarkStart w:id="596" w:name="_Toc61543131"/>
      <w:bookmarkStart w:id="597" w:name="_Toc61543330"/>
      <w:bookmarkStart w:id="598" w:name="_Toc61543530"/>
      <w:bookmarkStart w:id="599" w:name="_Toc62765364"/>
      <w:bookmarkStart w:id="600" w:name="_Toc62816229"/>
      <w:bookmarkStart w:id="601" w:name="_Toc62816988"/>
      <w:bookmarkStart w:id="602" w:name="_Toc62817747"/>
      <w:bookmarkStart w:id="603" w:name="_Toc61542933"/>
      <w:bookmarkStart w:id="604" w:name="_Toc61543132"/>
      <w:bookmarkStart w:id="605" w:name="_Toc61543331"/>
      <w:bookmarkStart w:id="606" w:name="_Toc61543531"/>
      <w:bookmarkStart w:id="607" w:name="_Toc62765365"/>
      <w:bookmarkStart w:id="608" w:name="_Toc62816230"/>
      <w:bookmarkStart w:id="609" w:name="_Toc62816989"/>
      <w:bookmarkStart w:id="610" w:name="_Toc62817748"/>
      <w:bookmarkStart w:id="611" w:name="_Toc61542934"/>
      <w:bookmarkStart w:id="612" w:name="_Toc61543133"/>
      <w:bookmarkStart w:id="613" w:name="_Toc61543332"/>
      <w:bookmarkStart w:id="614" w:name="_Toc61543532"/>
      <w:bookmarkStart w:id="615" w:name="_Toc62765366"/>
      <w:bookmarkStart w:id="616" w:name="_Toc62816231"/>
      <w:bookmarkStart w:id="617" w:name="_Toc62816990"/>
      <w:bookmarkStart w:id="618" w:name="_Toc62817749"/>
      <w:bookmarkStart w:id="619" w:name="_Toc61542935"/>
      <w:bookmarkStart w:id="620" w:name="_Toc61543134"/>
      <w:bookmarkStart w:id="621" w:name="_Toc61543333"/>
      <w:bookmarkStart w:id="622" w:name="_Toc61543533"/>
      <w:bookmarkStart w:id="623" w:name="_Toc62765367"/>
      <w:bookmarkStart w:id="624" w:name="_Toc62816232"/>
      <w:bookmarkStart w:id="625" w:name="_Toc62816991"/>
      <w:bookmarkStart w:id="626" w:name="_Toc62817750"/>
      <w:bookmarkStart w:id="627" w:name="_Toc61542936"/>
      <w:bookmarkStart w:id="628" w:name="_Toc61543135"/>
      <w:bookmarkStart w:id="629" w:name="_Toc61543334"/>
      <w:bookmarkStart w:id="630" w:name="_Toc61543534"/>
      <w:bookmarkStart w:id="631" w:name="_Toc62765368"/>
      <w:bookmarkStart w:id="632" w:name="_Toc62816233"/>
      <w:bookmarkStart w:id="633" w:name="_Toc62816992"/>
      <w:bookmarkStart w:id="634" w:name="_Toc62817751"/>
      <w:bookmarkStart w:id="635" w:name="_Toc61542937"/>
      <w:bookmarkStart w:id="636" w:name="_Toc61543136"/>
      <w:bookmarkStart w:id="637" w:name="_Toc61543335"/>
      <w:bookmarkStart w:id="638" w:name="_Toc61543535"/>
      <w:bookmarkStart w:id="639" w:name="_Toc62765369"/>
      <w:bookmarkStart w:id="640" w:name="_Toc62816234"/>
      <w:bookmarkStart w:id="641" w:name="_Toc62816993"/>
      <w:bookmarkStart w:id="642" w:name="_Toc62817752"/>
      <w:bookmarkStart w:id="643" w:name="_Toc61542938"/>
      <w:bookmarkStart w:id="644" w:name="_Toc61543137"/>
      <w:bookmarkStart w:id="645" w:name="_Toc61543336"/>
      <w:bookmarkStart w:id="646" w:name="_Toc61543536"/>
      <w:bookmarkStart w:id="647" w:name="_Toc62765370"/>
      <w:bookmarkStart w:id="648" w:name="_Toc62816235"/>
      <w:bookmarkStart w:id="649" w:name="_Toc62816994"/>
      <w:bookmarkStart w:id="650" w:name="_Toc62817753"/>
      <w:bookmarkStart w:id="651" w:name="_Toc61542939"/>
      <w:bookmarkStart w:id="652" w:name="_Toc61543138"/>
      <w:bookmarkStart w:id="653" w:name="_Toc61543337"/>
      <w:bookmarkStart w:id="654" w:name="_Toc61543537"/>
      <w:bookmarkStart w:id="655" w:name="_Toc62765371"/>
      <w:bookmarkStart w:id="656" w:name="_Toc62816236"/>
      <w:bookmarkStart w:id="657" w:name="_Toc62816995"/>
      <w:bookmarkStart w:id="658" w:name="_Toc62817754"/>
      <w:bookmarkStart w:id="659" w:name="_Toc61542940"/>
      <w:bookmarkStart w:id="660" w:name="_Toc61543139"/>
      <w:bookmarkStart w:id="661" w:name="_Toc61543338"/>
      <w:bookmarkStart w:id="662" w:name="_Toc61543538"/>
      <w:bookmarkStart w:id="663" w:name="_Toc62765372"/>
      <w:bookmarkStart w:id="664" w:name="_Toc62816237"/>
      <w:bookmarkStart w:id="665" w:name="_Toc62816996"/>
      <w:bookmarkStart w:id="666" w:name="_Toc62817755"/>
      <w:bookmarkStart w:id="667" w:name="_Toc416863257"/>
      <w:bookmarkStart w:id="668" w:name="_Toc416863592"/>
      <w:bookmarkStart w:id="669" w:name="_Toc416863926"/>
      <w:bookmarkStart w:id="670" w:name="_Toc416864259"/>
      <w:bookmarkStart w:id="671" w:name="_Toc416864593"/>
      <w:bookmarkStart w:id="672" w:name="_Toc416864929"/>
      <w:bookmarkStart w:id="673" w:name="_Toc416865300"/>
      <w:bookmarkStart w:id="674" w:name="_Toc416866132"/>
      <w:bookmarkStart w:id="675" w:name="_Toc416867129"/>
      <w:bookmarkStart w:id="676" w:name="_Toc416867867"/>
      <w:bookmarkStart w:id="677" w:name="_Toc416868604"/>
      <w:bookmarkStart w:id="678" w:name="_Toc416863260"/>
      <w:bookmarkStart w:id="679" w:name="_Toc416863595"/>
      <w:bookmarkStart w:id="680" w:name="_Toc416863929"/>
      <w:bookmarkStart w:id="681" w:name="_Toc416864262"/>
      <w:bookmarkStart w:id="682" w:name="_Toc416864596"/>
      <w:bookmarkStart w:id="683" w:name="_Toc416864932"/>
      <w:bookmarkStart w:id="684" w:name="_Toc416865303"/>
      <w:bookmarkStart w:id="685" w:name="_Toc416866135"/>
      <w:bookmarkStart w:id="686" w:name="_Toc416867132"/>
      <w:bookmarkStart w:id="687" w:name="_Toc416867870"/>
      <w:bookmarkStart w:id="688" w:name="_Toc416868607"/>
      <w:bookmarkStart w:id="689" w:name="_Toc416863265"/>
      <w:bookmarkStart w:id="690" w:name="_Toc416863600"/>
      <w:bookmarkStart w:id="691" w:name="_Toc416863934"/>
      <w:bookmarkStart w:id="692" w:name="_Toc416864267"/>
      <w:bookmarkStart w:id="693" w:name="_Toc416864601"/>
      <w:bookmarkStart w:id="694" w:name="_Toc416864937"/>
      <w:bookmarkStart w:id="695" w:name="_Toc416865308"/>
      <w:bookmarkStart w:id="696" w:name="_Toc416866140"/>
      <w:bookmarkStart w:id="697" w:name="_Toc416867137"/>
      <w:bookmarkStart w:id="698" w:name="_Toc416867875"/>
      <w:bookmarkStart w:id="699" w:name="_Toc416868612"/>
      <w:bookmarkStart w:id="700" w:name="_Toc416863268"/>
      <w:bookmarkStart w:id="701" w:name="_Toc416863603"/>
      <w:bookmarkStart w:id="702" w:name="_Toc416863937"/>
      <w:bookmarkStart w:id="703" w:name="_Toc416864270"/>
      <w:bookmarkStart w:id="704" w:name="_Toc416864604"/>
      <w:bookmarkStart w:id="705" w:name="_Toc416864940"/>
      <w:bookmarkStart w:id="706" w:name="_Toc416865311"/>
      <w:bookmarkStart w:id="707" w:name="_Toc416866143"/>
      <w:bookmarkStart w:id="708" w:name="_Toc416867140"/>
      <w:bookmarkStart w:id="709" w:name="_Toc416867878"/>
      <w:bookmarkStart w:id="710" w:name="_Toc416868615"/>
      <w:bookmarkStart w:id="711" w:name="_Toc62765373"/>
      <w:bookmarkStart w:id="712" w:name="_Toc62816238"/>
      <w:bookmarkStart w:id="713" w:name="_Toc62816997"/>
      <w:bookmarkStart w:id="714" w:name="_Toc62817756"/>
      <w:bookmarkStart w:id="715" w:name="_Toc62765374"/>
      <w:bookmarkStart w:id="716" w:name="_Toc62816239"/>
      <w:bookmarkStart w:id="717" w:name="_Toc62816998"/>
      <w:bookmarkStart w:id="718" w:name="_Toc62817757"/>
      <w:bookmarkStart w:id="719" w:name="_Toc62765375"/>
      <w:bookmarkStart w:id="720" w:name="_Toc62816240"/>
      <w:bookmarkStart w:id="721" w:name="_Toc62816999"/>
      <w:bookmarkStart w:id="722" w:name="_Toc62817758"/>
      <w:bookmarkStart w:id="723" w:name="_Toc62765376"/>
      <w:bookmarkStart w:id="724" w:name="_Toc62816241"/>
      <w:bookmarkStart w:id="725" w:name="_Toc62817000"/>
      <w:bookmarkStart w:id="726" w:name="_Toc62817759"/>
      <w:bookmarkStart w:id="727" w:name="_Toc62765377"/>
      <w:bookmarkStart w:id="728" w:name="_Toc62816242"/>
      <w:bookmarkStart w:id="729" w:name="_Toc62817001"/>
      <w:bookmarkStart w:id="730" w:name="_Toc62817760"/>
      <w:bookmarkStart w:id="731" w:name="_Toc62765378"/>
      <w:bookmarkStart w:id="732" w:name="_Toc62816243"/>
      <w:bookmarkStart w:id="733" w:name="_Toc62817002"/>
      <w:bookmarkStart w:id="734" w:name="_Toc62817761"/>
      <w:bookmarkStart w:id="735" w:name="_Toc62765379"/>
      <w:bookmarkStart w:id="736" w:name="_Toc62816244"/>
      <w:bookmarkStart w:id="737" w:name="_Toc62817003"/>
      <w:bookmarkStart w:id="738" w:name="_Toc62817762"/>
      <w:bookmarkStart w:id="739" w:name="_Toc62765380"/>
      <w:bookmarkStart w:id="740" w:name="_Toc62816245"/>
      <w:bookmarkStart w:id="741" w:name="_Toc62817004"/>
      <w:bookmarkStart w:id="742" w:name="_Toc62817763"/>
      <w:bookmarkStart w:id="743" w:name="_Toc62765565"/>
      <w:bookmarkStart w:id="744" w:name="_Toc62816430"/>
      <w:bookmarkStart w:id="745" w:name="_Toc62817189"/>
      <w:bookmarkStart w:id="746" w:name="_Toc62817948"/>
      <w:bookmarkStart w:id="747" w:name="_Toc62765566"/>
      <w:bookmarkStart w:id="748" w:name="_Toc62816431"/>
      <w:bookmarkStart w:id="749" w:name="_Toc62817190"/>
      <w:bookmarkStart w:id="750" w:name="_Toc62817949"/>
      <w:bookmarkStart w:id="751" w:name="_Toc62765631"/>
      <w:bookmarkStart w:id="752" w:name="_Toc62816496"/>
      <w:bookmarkStart w:id="753" w:name="_Toc62817255"/>
      <w:bookmarkStart w:id="754" w:name="_Toc62818014"/>
      <w:bookmarkStart w:id="755" w:name="_Toc62765632"/>
      <w:bookmarkStart w:id="756" w:name="_Toc62816497"/>
      <w:bookmarkStart w:id="757" w:name="_Toc62817256"/>
      <w:bookmarkStart w:id="758" w:name="_Toc62818015"/>
      <w:bookmarkStart w:id="759" w:name="_Toc62765633"/>
      <w:bookmarkStart w:id="760" w:name="_Toc62816498"/>
      <w:bookmarkStart w:id="761" w:name="_Toc62817257"/>
      <w:bookmarkStart w:id="762" w:name="_Toc62818016"/>
      <w:bookmarkStart w:id="763" w:name="_Toc62765634"/>
      <w:bookmarkStart w:id="764" w:name="_Toc62816499"/>
      <w:bookmarkStart w:id="765" w:name="_Toc62817258"/>
      <w:bookmarkStart w:id="766" w:name="_Toc62818017"/>
      <w:bookmarkStart w:id="767" w:name="_Toc62765635"/>
      <w:bookmarkStart w:id="768" w:name="_Toc62816500"/>
      <w:bookmarkStart w:id="769" w:name="_Toc62817259"/>
      <w:bookmarkStart w:id="770" w:name="_Toc62818018"/>
      <w:bookmarkStart w:id="771" w:name="_Toc62765636"/>
      <w:bookmarkStart w:id="772" w:name="_Toc62816501"/>
      <w:bookmarkStart w:id="773" w:name="_Toc62817260"/>
      <w:bookmarkStart w:id="774" w:name="_Toc62818019"/>
      <w:bookmarkStart w:id="775" w:name="_Toc62765637"/>
      <w:bookmarkStart w:id="776" w:name="_Toc62816502"/>
      <w:bookmarkStart w:id="777" w:name="_Toc62817261"/>
      <w:bookmarkStart w:id="778" w:name="_Toc62818020"/>
      <w:bookmarkStart w:id="779" w:name="_Toc62765638"/>
      <w:bookmarkStart w:id="780" w:name="_Toc62816503"/>
      <w:bookmarkStart w:id="781" w:name="_Toc62817262"/>
      <w:bookmarkStart w:id="782" w:name="_Toc62818021"/>
      <w:bookmarkStart w:id="783" w:name="_Toc62765639"/>
      <w:bookmarkStart w:id="784" w:name="_Toc62816504"/>
      <w:bookmarkStart w:id="785" w:name="_Toc62817263"/>
      <w:bookmarkStart w:id="786" w:name="_Toc62818022"/>
      <w:bookmarkStart w:id="787" w:name="_Toc62765640"/>
      <w:bookmarkStart w:id="788" w:name="_Toc62816505"/>
      <w:bookmarkStart w:id="789" w:name="_Toc62817264"/>
      <w:bookmarkStart w:id="790" w:name="_Toc62818023"/>
      <w:bookmarkStart w:id="791" w:name="_Toc62765641"/>
      <w:bookmarkStart w:id="792" w:name="_Toc62816506"/>
      <w:bookmarkStart w:id="793" w:name="_Toc62817265"/>
      <w:bookmarkStart w:id="794" w:name="_Toc62818024"/>
      <w:bookmarkStart w:id="795" w:name="_Toc62765642"/>
      <w:bookmarkStart w:id="796" w:name="_Toc62816507"/>
      <w:bookmarkStart w:id="797" w:name="_Toc62817266"/>
      <w:bookmarkStart w:id="798" w:name="_Toc62818025"/>
      <w:bookmarkStart w:id="799" w:name="_Toc62765643"/>
      <w:bookmarkStart w:id="800" w:name="_Toc62816508"/>
      <w:bookmarkStart w:id="801" w:name="_Toc62817267"/>
      <w:bookmarkStart w:id="802" w:name="_Toc62818026"/>
      <w:bookmarkStart w:id="803" w:name="_Toc62765644"/>
      <w:bookmarkStart w:id="804" w:name="_Toc62816509"/>
      <w:bookmarkStart w:id="805" w:name="_Toc62817268"/>
      <w:bookmarkStart w:id="806" w:name="_Toc62818027"/>
      <w:bookmarkStart w:id="807" w:name="_Toc62765645"/>
      <w:bookmarkStart w:id="808" w:name="_Toc62816510"/>
      <w:bookmarkStart w:id="809" w:name="_Toc62817269"/>
      <w:bookmarkStart w:id="810" w:name="_Toc62818028"/>
      <w:bookmarkStart w:id="811" w:name="_Toc62765646"/>
      <w:bookmarkStart w:id="812" w:name="_Toc62816511"/>
      <w:bookmarkStart w:id="813" w:name="_Toc62817270"/>
      <w:bookmarkStart w:id="814" w:name="_Toc62818029"/>
      <w:bookmarkStart w:id="815" w:name="_Toc61538852"/>
      <w:bookmarkStart w:id="816" w:name="_Toc61539203"/>
      <w:bookmarkStart w:id="817" w:name="_Toc61539906"/>
      <w:bookmarkStart w:id="818" w:name="_Toc61540263"/>
      <w:bookmarkStart w:id="819" w:name="_Toc61540614"/>
      <w:bookmarkStart w:id="820" w:name="_Toc61540965"/>
      <w:bookmarkStart w:id="821" w:name="_Toc61541315"/>
      <w:bookmarkStart w:id="822" w:name="_Toc62765647"/>
      <w:bookmarkStart w:id="823" w:name="_Toc62816512"/>
      <w:bookmarkStart w:id="824" w:name="_Toc62817271"/>
      <w:bookmarkStart w:id="825" w:name="_Toc62818030"/>
      <w:bookmarkStart w:id="826" w:name="_Toc61538853"/>
      <w:bookmarkStart w:id="827" w:name="_Toc61539204"/>
      <w:bookmarkStart w:id="828" w:name="_Toc61539907"/>
      <w:bookmarkStart w:id="829" w:name="_Toc61540264"/>
      <w:bookmarkStart w:id="830" w:name="_Toc61540615"/>
      <w:bookmarkStart w:id="831" w:name="_Toc61540966"/>
      <w:bookmarkStart w:id="832" w:name="_Toc61541316"/>
      <w:bookmarkStart w:id="833" w:name="_Toc62765648"/>
      <w:bookmarkStart w:id="834" w:name="_Toc62816513"/>
      <w:bookmarkStart w:id="835" w:name="_Toc62817272"/>
      <w:bookmarkStart w:id="836" w:name="_Toc62818031"/>
      <w:bookmarkStart w:id="837" w:name="_Toc61538854"/>
      <w:bookmarkStart w:id="838" w:name="_Toc61539205"/>
      <w:bookmarkStart w:id="839" w:name="_Toc61539908"/>
      <w:bookmarkStart w:id="840" w:name="_Toc61540265"/>
      <w:bookmarkStart w:id="841" w:name="_Toc61540616"/>
      <w:bookmarkStart w:id="842" w:name="_Toc61540967"/>
      <w:bookmarkStart w:id="843" w:name="_Toc61541317"/>
      <w:bookmarkStart w:id="844" w:name="_Toc62765649"/>
      <w:bookmarkStart w:id="845" w:name="_Toc62816514"/>
      <w:bookmarkStart w:id="846" w:name="_Toc62817273"/>
      <w:bookmarkStart w:id="847" w:name="_Toc62818032"/>
      <w:bookmarkStart w:id="848" w:name="_Toc61538856"/>
      <w:bookmarkStart w:id="849" w:name="_Toc61539207"/>
      <w:bookmarkStart w:id="850" w:name="_Toc61539910"/>
      <w:bookmarkStart w:id="851" w:name="_Toc61540267"/>
      <w:bookmarkStart w:id="852" w:name="_Toc61540618"/>
      <w:bookmarkStart w:id="853" w:name="_Toc61540969"/>
      <w:bookmarkStart w:id="854" w:name="_Toc61541319"/>
      <w:bookmarkStart w:id="855" w:name="_Toc62765650"/>
      <w:bookmarkStart w:id="856" w:name="_Toc62816515"/>
      <w:bookmarkStart w:id="857" w:name="_Toc62817274"/>
      <w:bookmarkStart w:id="858" w:name="_Toc62818033"/>
      <w:bookmarkStart w:id="859" w:name="_Toc61538857"/>
      <w:bookmarkStart w:id="860" w:name="_Toc61539208"/>
      <w:bookmarkStart w:id="861" w:name="_Toc61539911"/>
      <w:bookmarkStart w:id="862" w:name="_Toc61540268"/>
      <w:bookmarkStart w:id="863" w:name="_Toc61540619"/>
      <w:bookmarkStart w:id="864" w:name="_Toc61540970"/>
      <w:bookmarkStart w:id="865" w:name="_Toc61541320"/>
      <w:bookmarkStart w:id="866" w:name="_Toc62765651"/>
      <w:bookmarkStart w:id="867" w:name="_Toc62816516"/>
      <w:bookmarkStart w:id="868" w:name="_Toc62817275"/>
      <w:bookmarkStart w:id="869" w:name="_Toc62818034"/>
      <w:bookmarkStart w:id="870" w:name="_Toc61538858"/>
      <w:bookmarkStart w:id="871" w:name="_Toc61539209"/>
      <w:bookmarkStart w:id="872" w:name="_Toc61539912"/>
      <w:bookmarkStart w:id="873" w:name="_Toc61540269"/>
      <w:bookmarkStart w:id="874" w:name="_Toc61540620"/>
      <w:bookmarkStart w:id="875" w:name="_Toc61540971"/>
      <w:bookmarkStart w:id="876" w:name="_Toc61541321"/>
      <w:bookmarkStart w:id="877" w:name="_Toc62765652"/>
      <w:bookmarkStart w:id="878" w:name="_Toc62816517"/>
      <w:bookmarkStart w:id="879" w:name="_Toc62817276"/>
      <w:bookmarkStart w:id="880" w:name="_Toc62818035"/>
      <w:bookmarkStart w:id="881" w:name="_Toc61538859"/>
      <w:bookmarkStart w:id="882" w:name="_Toc61539210"/>
      <w:bookmarkStart w:id="883" w:name="_Toc61539913"/>
      <w:bookmarkStart w:id="884" w:name="_Toc61540270"/>
      <w:bookmarkStart w:id="885" w:name="_Toc61540621"/>
      <w:bookmarkStart w:id="886" w:name="_Toc61540972"/>
      <w:bookmarkStart w:id="887" w:name="_Toc61541322"/>
      <w:bookmarkStart w:id="888" w:name="_Toc62765653"/>
      <w:bookmarkStart w:id="889" w:name="_Toc62816518"/>
      <w:bookmarkStart w:id="890" w:name="_Toc62817277"/>
      <w:bookmarkStart w:id="891" w:name="_Toc62818036"/>
      <w:bookmarkStart w:id="892" w:name="_Toc61538860"/>
      <w:bookmarkStart w:id="893" w:name="_Toc61539211"/>
      <w:bookmarkStart w:id="894" w:name="_Toc61539914"/>
      <w:bookmarkStart w:id="895" w:name="_Toc61540271"/>
      <w:bookmarkStart w:id="896" w:name="_Toc61540622"/>
      <w:bookmarkStart w:id="897" w:name="_Toc61540973"/>
      <w:bookmarkStart w:id="898" w:name="_Toc61541323"/>
      <w:bookmarkStart w:id="899" w:name="_Toc62765654"/>
      <w:bookmarkStart w:id="900" w:name="_Toc62816519"/>
      <w:bookmarkStart w:id="901" w:name="_Toc62817278"/>
      <w:bookmarkStart w:id="902" w:name="_Toc62818037"/>
      <w:bookmarkStart w:id="903" w:name="_Toc61538861"/>
      <w:bookmarkStart w:id="904" w:name="_Toc61539212"/>
      <w:bookmarkStart w:id="905" w:name="_Toc61539915"/>
      <w:bookmarkStart w:id="906" w:name="_Toc61540272"/>
      <w:bookmarkStart w:id="907" w:name="_Toc61540623"/>
      <w:bookmarkStart w:id="908" w:name="_Toc61540974"/>
      <w:bookmarkStart w:id="909" w:name="_Toc61541324"/>
      <w:bookmarkStart w:id="910" w:name="_Toc62765655"/>
      <w:bookmarkStart w:id="911" w:name="_Toc62816520"/>
      <w:bookmarkStart w:id="912" w:name="_Toc62817279"/>
      <w:bookmarkStart w:id="913" w:name="_Toc62818038"/>
      <w:bookmarkStart w:id="914" w:name="_Toc61538862"/>
      <w:bookmarkStart w:id="915" w:name="_Toc61539213"/>
      <w:bookmarkStart w:id="916" w:name="_Toc61539916"/>
      <w:bookmarkStart w:id="917" w:name="_Toc61540273"/>
      <w:bookmarkStart w:id="918" w:name="_Toc61540624"/>
      <w:bookmarkStart w:id="919" w:name="_Toc61540975"/>
      <w:bookmarkStart w:id="920" w:name="_Toc61541325"/>
      <w:bookmarkStart w:id="921" w:name="_Toc62765656"/>
      <w:bookmarkStart w:id="922" w:name="_Toc62816521"/>
      <w:bookmarkStart w:id="923" w:name="_Toc62817280"/>
      <w:bookmarkStart w:id="924" w:name="_Toc62818039"/>
      <w:bookmarkStart w:id="925" w:name="_Toc61538863"/>
      <w:bookmarkStart w:id="926" w:name="_Toc61539214"/>
      <w:bookmarkStart w:id="927" w:name="_Toc61539917"/>
      <w:bookmarkStart w:id="928" w:name="_Toc61540274"/>
      <w:bookmarkStart w:id="929" w:name="_Toc61540625"/>
      <w:bookmarkStart w:id="930" w:name="_Toc61540976"/>
      <w:bookmarkStart w:id="931" w:name="_Toc61541326"/>
      <w:bookmarkStart w:id="932" w:name="_Toc62765657"/>
      <w:bookmarkStart w:id="933" w:name="_Toc62816522"/>
      <w:bookmarkStart w:id="934" w:name="_Toc62817281"/>
      <w:bookmarkStart w:id="935" w:name="_Toc62818040"/>
      <w:bookmarkStart w:id="936" w:name="_Toc61538864"/>
      <w:bookmarkStart w:id="937" w:name="_Toc61539215"/>
      <w:bookmarkStart w:id="938" w:name="_Toc61539918"/>
      <w:bookmarkStart w:id="939" w:name="_Toc61540275"/>
      <w:bookmarkStart w:id="940" w:name="_Toc61540626"/>
      <w:bookmarkStart w:id="941" w:name="_Toc61540977"/>
      <w:bookmarkStart w:id="942" w:name="_Toc61541327"/>
      <w:bookmarkStart w:id="943" w:name="_Toc62765658"/>
      <w:bookmarkStart w:id="944" w:name="_Toc62816523"/>
      <w:bookmarkStart w:id="945" w:name="_Toc62817282"/>
      <w:bookmarkStart w:id="946" w:name="_Toc62818041"/>
      <w:bookmarkStart w:id="947" w:name="_Toc61538867"/>
      <w:bookmarkStart w:id="948" w:name="_Toc61539218"/>
      <w:bookmarkStart w:id="949" w:name="_Toc61539921"/>
      <w:bookmarkStart w:id="950" w:name="_Toc61540278"/>
      <w:bookmarkStart w:id="951" w:name="_Toc61540629"/>
      <w:bookmarkStart w:id="952" w:name="_Toc61540980"/>
      <w:bookmarkStart w:id="953" w:name="_Toc61541330"/>
      <w:bookmarkStart w:id="954" w:name="_Toc62765661"/>
      <w:bookmarkStart w:id="955" w:name="_Toc62816526"/>
      <w:bookmarkStart w:id="956" w:name="_Toc62817285"/>
      <w:bookmarkStart w:id="957" w:name="_Toc62818044"/>
      <w:bookmarkStart w:id="958" w:name="_Toc61538891"/>
      <w:bookmarkStart w:id="959" w:name="_Toc61539242"/>
      <w:bookmarkStart w:id="960" w:name="_Toc61539945"/>
      <w:bookmarkStart w:id="961" w:name="_Toc61540302"/>
      <w:bookmarkStart w:id="962" w:name="_Toc61540653"/>
      <w:bookmarkStart w:id="963" w:name="_Toc61541004"/>
      <w:bookmarkStart w:id="964" w:name="_Toc61541354"/>
      <w:bookmarkStart w:id="965" w:name="_Toc62765685"/>
      <w:bookmarkStart w:id="966" w:name="_Toc62816550"/>
      <w:bookmarkStart w:id="967" w:name="_Toc62817309"/>
      <w:bookmarkStart w:id="968" w:name="_Toc62818068"/>
      <w:bookmarkStart w:id="969" w:name="_Toc61538892"/>
      <w:bookmarkStart w:id="970" w:name="_Toc61539243"/>
      <w:bookmarkStart w:id="971" w:name="_Toc61539946"/>
      <w:bookmarkStart w:id="972" w:name="_Toc61540303"/>
      <w:bookmarkStart w:id="973" w:name="_Toc61540654"/>
      <w:bookmarkStart w:id="974" w:name="_Toc61541005"/>
      <w:bookmarkStart w:id="975" w:name="_Toc61541355"/>
      <w:bookmarkStart w:id="976" w:name="_Toc62765686"/>
      <w:bookmarkStart w:id="977" w:name="_Toc62816551"/>
      <w:bookmarkStart w:id="978" w:name="_Toc62817310"/>
      <w:bookmarkStart w:id="979" w:name="_Toc62818069"/>
      <w:bookmarkStart w:id="980" w:name="_Toc61538893"/>
      <w:bookmarkStart w:id="981" w:name="_Toc61539244"/>
      <w:bookmarkStart w:id="982" w:name="_Toc61539947"/>
      <w:bookmarkStart w:id="983" w:name="_Toc61540304"/>
      <w:bookmarkStart w:id="984" w:name="_Toc61540655"/>
      <w:bookmarkStart w:id="985" w:name="_Toc61541006"/>
      <w:bookmarkStart w:id="986" w:name="_Toc61541356"/>
      <w:bookmarkStart w:id="987" w:name="_Toc62765687"/>
      <w:bookmarkStart w:id="988" w:name="_Toc62816552"/>
      <w:bookmarkStart w:id="989" w:name="_Toc62817311"/>
      <w:bookmarkStart w:id="990" w:name="_Toc62818070"/>
      <w:bookmarkStart w:id="991" w:name="_Toc61538894"/>
      <w:bookmarkStart w:id="992" w:name="_Toc61539245"/>
      <w:bookmarkStart w:id="993" w:name="_Toc61539948"/>
      <w:bookmarkStart w:id="994" w:name="_Toc61540305"/>
      <w:bookmarkStart w:id="995" w:name="_Toc61540656"/>
      <w:bookmarkStart w:id="996" w:name="_Toc61541007"/>
      <w:bookmarkStart w:id="997" w:name="_Toc61541357"/>
      <w:bookmarkStart w:id="998" w:name="_Toc62765688"/>
      <w:bookmarkStart w:id="999" w:name="_Toc62816553"/>
      <w:bookmarkStart w:id="1000" w:name="_Toc62817312"/>
      <w:bookmarkStart w:id="1001" w:name="_Toc62818071"/>
      <w:bookmarkStart w:id="1002" w:name="_Toc61538923"/>
      <w:bookmarkStart w:id="1003" w:name="_Toc61539274"/>
      <w:bookmarkStart w:id="1004" w:name="_Toc61539977"/>
      <w:bookmarkStart w:id="1005" w:name="_Toc61540334"/>
      <w:bookmarkStart w:id="1006" w:name="_Toc61540685"/>
      <w:bookmarkStart w:id="1007" w:name="_Toc61541036"/>
      <w:bookmarkStart w:id="1008" w:name="_Toc61541386"/>
      <w:bookmarkStart w:id="1009" w:name="_Toc62765717"/>
      <w:bookmarkStart w:id="1010" w:name="_Toc62816582"/>
      <w:bookmarkStart w:id="1011" w:name="_Toc62817341"/>
      <w:bookmarkStart w:id="1012" w:name="_Toc62818100"/>
      <w:bookmarkStart w:id="1013" w:name="_Toc61538926"/>
      <w:bookmarkStart w:id="1014" w:name="_Toc61539277"/>
      <w:bookmarkStart w:id="1015" w:name="_Toc61539980"/>
      <w:bookmarkStart w:id="1016" w:name="_Toc61540337"/>
      <w:bookmarkStart w:id="1017" w:name="_Toc61540688"/>
      <w:bookmarkStart w:id="1018" w:name="_Toc61541039"/>
      <w:bookmarkStart w:id="1019" w:name="_Toc61541389"/>
      <w:bookmarkStart w:id="1020" w:name="_Toc62765720"/>
      <w:bookmarkStart w:id="1021" w:name="_Toc62816585"/>
      <w:bookmarkStart w:id="1022" w:name="_Toc62817344"/>
      <w:bookmarkStart w:id="1023" w:name="_Toc62818103"/>
      <w:bookmarkStart w:id="1024" w:name="_Toc61538959"/>
      <w:bookmarkStart w:id="1025" w:name="_Toc61539310"/>
      <w:bookmarkStart w:id="1026" w:name="_Toc61540013"/>
      <w:bookmarkStart w:id="1027" w:name="_Toc61540370"/>
      <w:bookmarkStart w:id="1028" w:name="_Toc61540721"/>
      <w:bookmarkStart w:id="1029" w:name="_Toc61541072"/>
      <w:bookmarkStart w:id="1030" w:name="_Toc61541422"/>
      <w:bookmarkStart w:id="1031" w:name="_Toc62765753"/>
      <w:bookmarkStart w:id="1032" w:name="_Toc62816618"/>
      <w:bookmarkStart w:id="1033" w:name="_Toc62817377"/>
      <w:bookmarkStart w:id="1034" w:name="_Toc62818136"/>
      <w:bookmarkStart w:id="1035" w:name="_Toc61538960"/>
      <w:bookmarkStart w:id="1036" w:name="_Toc61539311"/>
      <w:bookmarkStart w:id="1037" w:name="_Toc61540014"/>
      <w:bookmarkStart w:id="1038" w:name="_Toc61540371"/>
      <w:bookmarkStart w:id="1039" w:name="_Toc61540722"/>
      <w:bookmarkStart w:id="1040" w:name="_Toc61541073"/>
      <w:bookmarkStart w:id="1041" w:name="_Toc61541423"/>
      <w:bookmarkStart w:id="1042" w:name="_Toc62765754"/>
      <w:bookmarkStart w:id="1043" w:name="_Toc62816619"/>
      <w:bookmarkStart w:id="1044" w:name="_Toc62817378"/>
      <w:bookmarkStart w:id="1045" w:name="_Toc62818137"/>
      <w:bookmarkStart w:id="1046" w:name="_Toc61538961"/>
      <w:bookmarkStart w:id="1047" w:name="_Toc61539312"/>
      <w:bookmarkStart w:id="1048" w:name="_Toc61540015"/>
      <w:bookmarkStart w:id="1049" w:name="_Toc61540372"/>
      <w:bookmarkStart w:id="1050" w:name="_Toc61540723"/>
      <w:bookmarkStart w:id="1051" w:name="_Toc61541074"/>
      <w:bookmarkStart w:id="1052" w:name="_Toc61541424"/>
      <w:bookmarkStart w:id="1053" w:name="_Toc62765755"/>
      <w:bookmarkStart w:id="1054" w:name="_Toc62816620"/>
      <w:bookmarkStart w:id="1055" w:name="_Toc62817379"/>
      <w:bookmarkStart w:id="1056" w:name="_Toc62818138"/>
      <w:bookmarkStart w:id="1057" w:name="_Toc61538962"/>
      <w:bookmarkStart w:id="1058" w:name="_Toc61539313"/>
      <w:bookmarkStart w:id="1059" w:name="_Toc61540016"/>
      <w:bookmarkStart w:id="1060" w:name="_Toc61540373"/>
      <w:bookmarkStart w:id="1061" w:name="_Toc61540724"/>
      <w:bookmarkStart w:id="1062" w:name="_Toc61541075"/>
      <w:bookmarkStart w:id="1063" w:name="_Toc61541425"/>
      <w:bookmarkStart w:id="1064" w:name="_Toc62765756"/>
      <w:bookmarkStart w:id="1065" w:name="_Toc62816621"/>
      <w:bookmarkStart w:id="1066" w:name="_Toc62817380"/>
      <w:bookmarkStart w:id="1067" w:name="_Toc62818139"/>
      <w:bookmarkStart w:id="1068" w:name="_Toc61538963"/>
      <w:bookmarkStart w:id="1069" w:name="_Toc61539314"/>
      <w:bookmarkStart w:id="1070" w:name="_Toc61540017"/>
      <w:bookmarkStart w:id="1071" w:name="_Toc61540374"/>
      <w:bookmarkStart w:id="1072" w:name="_Toc61540725"/>
      <w:bookmarkStart w:id="1073" w:name="_Toc61541076"/>
      <w:bookmarkStart w:id="1074" w:name="_Toc61541426"/>
      <w:bookmarkStart w:id="1075" w:name="_Toc62765757"/>
      <w:bookmarkStart w:id="1076" w:name="_Toc62816622"/>
      <w:bookmarkStart w:id="1077" w:name="_Toc62817381"/>
      <w:bookmarkStart w:id="1078" w:name="_Toc62818140"/>
      <w:bookmarkStart w:id="1079" w:name="_Toc61538964"/>
      <w:bookmarkStart w:id="1080" w:name="_Toc61539315"/>
      <w:bookmarkStart w:id="1081" w:name="_Toc61540018"/>
      <w:bookmarkStart w:id="1082" w:name="_Toc61540375"/>
      <w:bookmarkStart w:id="1083" w:name="_Toc61540726"/>
      <w:bookmarkStart w:id="1084" w:name="_Toc61541077"/>
      <w:bookmarkStart w:id="1085" w:name="_Toc61541427"/>
      <w:bookmarkStart w:id="1086" w:name="_Toc62765758"/>
      <w:bookmarkStart w:id="1087" w:name="_Toc62816623"/>
      <w:bookmarkStart w:id="1088" w:name="_Toc62817382"/>
      <w:bookmarkStart w:id="1089" w:name="_Toc62818141"/>
      <w:bookmarkStart w:id="1090" w:name="_Toc61538965"/>
      <w:bookmarkStart w:id="1091" w:name="_Toc61539316"/>
      <w:bookmarkStart w:id="1092" w:name="_Toc61540019"/>
      <w:bookmarkStart w:id="1093" w:name="_Toc61540376"/>
      <w:bookmarkStart w:id="1094" w:name="_Toc61540727"/>
      <w:bookmarkStart w:id="1095" w:name="_Toc61541078"/>
      <w:bookmarkStart w:id="1096" w:name="_Toc61541428"/>
      <w:bookmarkStart w:id="1097" w:name="_Toc62765759"/>
      <w:bookmarkStart w:id="1098" w:name="_Toc62816624"/>
      <w:bookmarkStart w:id="1099" w:name="_Toc62817383"/>
      <w:bookmarkStart w:id="1100" w:name="_Toc62818142"/>
      <w:bookmarkStart w:id="1101" w:name="_Toc61538969"/>
      <w:bookmarkStart w:id="1102" w:name="_Toc61539320"/>
      <w:bookmarkStart w:id="1103" w:name="_Toc61540023"/>
      <w:bookmarkStart w:id="1104" w:name="_Toc61540380"/>
      <w:bookmarkStart w:id="1105" w:name="_Toc61540731"/>
      <w:bookmarkStart w:id="1106" w:name="_Toc61541082"/>
      <w:bookmarkStart w:id="1107" w:name="_Toc61541432"/>
      <w:bookmarkStart w:id="1108" w:name="_Toc62765763"/>
      <w:bookmarkStart w:id="1109" w:name="_Toc62816628"/>
      <w:bookmarkStart w:id="1110" w:name="_Toc62817387"/>
      <w:bookmarkStart w:id="1111" w:name="_Toc62818146"/>
      <w:bookmarkStart w:id="1112" w:name="_Toc61538970"/>
      <w:bookmarkStart w:id="1113" w:name="_Toc61539321"/>
      <w:bookmarkStart w:id="1114" w:name="_Toc61540024"/>
      <w:bookmarkStart w:id="1115" w:name="_Toc61540381"/>
      <w:bookmarkStart w:id="1116" w:name="_Toc61540732"/>
      <w:bookmarkStart w:id="1117" w:name="_Toc61541083"/>
      <w:bookmarkStart w:id="1118" w:name="_Toc61541433"/>
      <w:bookmarkStart w:id="1119" w:name="_Toc62765764"/>
      <w:bookmarkStart w:id="1120" w:name="_Toc62816629"/>
      <w:bookmarkStart w:id="1121" w:name="_Toc62817388"/>
      <w:bookmarkStart w:id="1122" w:name="_Toc62818147"/>
      <w:bookmarkStart w:id="1123" w:name="_Toc61538971"/>
      <w:bookmarkStart w:id="1124" w:name="_Toc61539322"/>
      <w:bookmarkStart w:id="1125" w:name="_Toc61540025"/>
      <w:bookmarkStart w:id="1126" w:name="_Toc61540382"/>
      <w:bookmarkStart w:id="1127" w:name="_Toc61540733"/>
      <w:bookmarkStart w:id="1128" w:name="_Toc61541084"/>
      <w:bookmarkStart w:id="1129" w:name="_Toc61541434"/>
      <w:bookmarkStart w:id="1130" w:name="_Toc62765765"/>
      <w:bookmarkStart w:id="1131" w:name="_Toc62816630"/>
      <w:bookmarkStart w:id="1132" w:name="_Toc62817389"/>
      <w:bookmarkStart w:id="1133" w:name="_Toc62818148"/>
      <w:bookmarkStart w:id="1134" w:name="_Toc61538972"/>
      <w:bookmarkStart w:id="1135" w:name="_Toc61539323"/>
      <w:bookmarkStart w:id="1136" w:name="_Toc61540026"/>
      <w:bookmarkStart w:id="1137" w:name="_Toc61540383"/>
      <w:bookmarkStart w:id="1138" w:name="_Toc61540734"/>
      <w:bookmarkStart w:id="1139" w:name="_Toc61541085"/>
      <w:bookmarkStart w:id="1140" w:name="_Toc61541435"/>
      <w:bookmarkStart w:id="1141" w:name="_Toc62765766"/>
      <w:bookmarkStart w:id="1142" w:name="_Toc62816631"/>
      <w:bookmarkStart w:id="1143" w:name="_Toc62817390"/>
      <w:bookmarkStart w:id="1144" w:name="_Toc62818149"/>
      <w:bookmarkStart w:id="1145" w:name="_Toc61538973"/>
      <w:bookmarkStart w:id="1146" w:name="_Toc61539324"/>
      <w:bookmarkStart w:id="1147" w:name="_Toc61540027"/>
      <w:bookmarkStart w:id="1148" w:name="_Toc61540384"/>
      <w:bookmarkStart w:id="1149" w:name="_Toc61540735"/>
      <w:bookmarkStart w:id="1150" w:name="_Toc61541086"/>
      <w:bookmarkStart w:id="1151" w:name="_Toc61541436"/>
      <w:bookmarkStart w:id="1152" w:name="_Toc62765767"/>
      <w:bookmarkStart w:id="1153" w:name="_Toc62816632"/>
      <w:bookmarkStart w:id="1154" w:name="_Toc62817391"/>
      <w:bookmarkStart w:id="1155" w:name="_Toc62818150"/>
      <w:bookmarkStart w:id="1156" w:name="_Toc61538974"/>
      <w:bookmarkStart w:id="1157" w:name="_Toc61539325"/>
      <w:bookmarkStart w:id="1158" w:name="_Toc61540028"/>
      <w:bookmarkStart w:id="1159" w:name="_Toc61540385"/>
      <w:bookmarkStart w:id="1160" w:name="_Toc61540736"/>
      <w:bookmarkStart w:id="1161" w:name="_Toc61541087"/>
      <w:bookmarkStart w:id="1162" w:name="_Toc61541437"/>
      <w:bookmarkStart w:id="1163" w:name="_Toc62765768"/>
      <w:bookmarkStart w:id="1164" w:name="_Toc62816633"/>
      <w:bookmarkStart w:id="1165" w:name="_Toc62817392"/>
      <w:bookmarkStart w:id="1166" w:name="_Toc62818151"/>
      <w:bookmarkStart w:id="1167" w:name="_Toc61538976"/>
      <w:bookmarkStart w:id="1168" w:name="_Toc61539327"/>
      <w:bookmarkStart w:id="1169" w:name="_Toc61540030"/>
      <w:bookmarkStart w:id="1170" w:name="_Toc61540387"/>
      <w:bookmarkStart w:id="1171" w:name="_Toc61540738"/>
      <w:bookmarkStart w:id="1172" w:name="_Toc61541089"/>
      <w:bookmarkStart w:id="1173" w:name="_Toc61541439"/>
      <w:bookmarkStart w:id="1174" w:name="_Toc62765770"/>
      <w:bookmarkStart w:id="1175" w:name="_Toc62816635"/>
      <w:bookmarkStart w:id="1176" w:name="_Toc62817394"/>
      <w:bookmarkStart w:id="1177" w:name="_Toc62818153"/>
      <w:bookmarkStart w:id="1178" w:name="_Toc61538977"/>
      <w:bookmarkStart w:id="1179" w:name="_Toc61539328"/>
      <w:bookmarkStart w:id="1180" w:name="_Toc61540031"/>
      <w:bookmarkStart w:id="1181" w:name="_Toc61540388"/>
      <w:bookmarkStart w:id="1182" w:name="_Toc61540739"/>
      <w:bookmarkStart w:id="1183" w:name="_Toc61541090"/>
      <w:bookmarkStart w:id="1184" w:name="_Toc61541440"/>
      <w:bookmarkStart w:id="1185" w:name="_Toc62765771"/>
      <w:bookmarkStart w:id="1186" w:name="_Toc62816636"/>
      <w:bookmarkStart w:id="1187" w:name="_Toc62817395"/>
      <w:bookmarkStart w:id="1188" w:name="_Toc62818154"/>
      <w:bookmarkStart w:id="1189" w:name="_Toc61538978"/>
      <w:bookmarkStart w:id="1190" w:name="_Toc61539329"/>
      <w:bookmarkStart w:id="1191" w:name="_Toc61540032"/>
      <w:bookmarkStart w:id="1192" w:name="_Toc61540389"/>
      <w:bookmarkStart w:id="1193" w:name="_Toc61540740"/>
      <w:bookmarkStart w:id="1194" w:name="_Toc61541091"/>
      <w:bookmarkStart w:id="1195" w:name="_Toc61541441"/>
      <w:bookmarkStart w:id="1196" w:name="_Toc62765772"/>
      <w:bookmarkStart w:id="1197" w:name="_Toc62816637"/>
      <w:bookmarkStart w:id="1198" w:name="_Toc62817396"/>
      <w:bookmarkStart w:id="1199" w:name="_Toc62818155"/>
      <w:bookmarkStart w:id="1200" w:name="_Toc61538979"/>
      <w:bookmarkStart w:id="1201" w:name="_Toc61539330"/>
      <w:bookmarkStart w:id="1202" w:name="_Toc61540033"/>
      <w:bookmarkStart w:id="1203" w:name="_Toc61540390"/>
      <w:bookmarkStart w:id="1204" w:name="_Toc61540741"/>
      <w:bookmarkStart w:id="1205" w:name="_Toc61541092"/>
      <w:bookmarkStart w:id="1206" w:name="_Toc61541442"/>
      <w:bookmarkStart w:id="1207" w:name="_Toc62765773"/>
      <w:bookmarkStart w:id="1208" w:name="_Toc62816638"/>
      <w:bookmarkStart w:id="1209" w:name="_Toc62817397"/>
      <w:bookmarkStart w:id="1210" w:name="_Toc62818156"/>
      <w:bookmarkStart w:id="1211" w:name="_Toc61538981"/>
      <w:bookmarkStart w:id="1212" w:name="_Toc61539332"/>
      <w:bookmarkStart w:id="1213" w:name="_Toc61540035"/>
      <w:bookmarkStart w:id="1214" w:name="_Toc61540392"/>
      <w:bookmarkStart w:id="1215" w:name="_Toc61540743"/>
      <w:bookmarkStart w:id="1216" w:name="_Toc61541094"/>
      <w:bookmarkStart w:id="1217" w:name="_Toc61541444"/>
      <w:bookmarkStart w:id="1218" w:name="_Toc62765775"/>
      <w:bookmarkStart w:id="1219" w:name="_Toc62816640"/>
      <w:bookmarkStart w:id="1220" w:name="_Toc62817399"/>
      <w:bookmarkStart w:id="1221" w:name="_Toc62818158"/>
      <w:bookmarkStart w:id="1222" w:name="_Toc61538982"/>
      <w:bookmarkStart w:id="1223" w:name="_Toc61539333"/>
      <w:bookmarkStart w:id="1224" w:name="_Toc61540036"/>
      <w:bookmarkStart w:id="1225" w:name="_Toc61540393"/>
      <w:bookmarkStart w:id="1226" w:name="_Toc61540744"/>
      <w:bookmarkStart w:id="1227" w:name="_Toc61541095"/>
      <w:bookmarkStart w:id="1228" w:name="_Toc61541445"/>
      <w:bookmarkStart w:id="1229" w:name="_Toc62765776"/>
      <w:bookmarkStart w:id="1230" w:name="_Toc62816641"/>
      <w:bookmarkStart w:id="1231" w:name="_Toc62817400"/>
      <w:bookmarkStart w:id="1232" w:name="_Toc62818159"/>
      <w:bookmarkStart w:id="1233" w:name="_Toc61538983"/>
      <w:bookmarkStart w:id="1234" w:name="_Toc61539334"/>
      <w:bookmarkStart w:id="1235" w:name="_Toc61540037"/>
      <w:bookmarkStart w:id="1236" w:name="_Toc61540394"/>
      <w:bookmarkStart w:id="1237" w:name="_Toc61540745"/>
      <w:bookmarkStart w:id="1238" w:name="_Toc61541096"/>
      <w:bookmarkStart w:id="1239" w:name="_Toc61541446"/>
      <w:bookmarkStart w:id="1240" w:name="_Toc62765777"/>
      <w:bookmarkStart w:id="1241" w:name="_Toc62816642"/>
      <w:bookmarkStart w:id="1242" w:name="_Toc62817401"/>
      <w:bookmarkStart w:id="1243" w:name="_Toc62818160"/>
      <w:bookmarkStart w:id="1244" w:name="_Toc61538984"/>
      <w:bookmarkStart w:id="1245" w:name="_Toc61539335"/>
      <w:bookmarkStart w:id="1246" w:name="_Toc61540038"/>
      <w:bookmarkStart w:id="1247" w:name="_Toc61540395"/>
      <w:bookmarkStart w:id="1248" w:name="_Toc61540746"/>
      <w:bookmarkStart w:id="1249" w:name="_Toc61541097"/>
      <w:bookmarkStart w:id="1250" w:name="_Toc61541447"/>
      <w:bookmarkStart w:id="1251" w:name="_Toc62765778"/>
      <w:bookmarkStart w:id="1252" w:name="_Toc62816643"/>
      <w:bookmarkStart w:id="1253" w:name="_Toc62817402"/>
      <w:bookmarkStart w:id="1254" w:name="_Toc62818161"/>
      <w:bookmarkStart w:id="1255" w:name="_Toc61538985"/>
      <w:bookmarkStart w:id="1256" w:name="_Toc61539336"/>
      <w:bookmarkStart w:id="1257" w:name="_Toc61540039"/>
      <w:bookmarkStart w:id="1258" w:name="_Toc61540396"/>
      <w:bookmarkStart w:id="1259" w:name="_Toc61540747"/>
      <w:bookmarkStart w:id="1260" w:name="_Toc61541098"/>
      <w:bookmarkStart w:id="1261" w:name="_Toc61541448"/>
      <w:bookmarkStart w:id="1262" w:name="_Toc62765779"/>
      <w:bookmarkStart w:id="1263" w:name="_Toc62816644"/>
      <w:bookmarkStart w:id="1264" w:name="_Toc62817403"/>
      <w:bookmarkStart w:id="1265" w:name="_Toc62818162"/>
      <w:bookmarkStart w:id="1266" w:name="_Toc61538986"/>
      <w:bookmarkStart w:id="1267" w:name="_Toc61539337"/>
      <w:bookmarkStart w:id="1268" w:name="_Toc61540040"/>
      <w:bookmarkStart w:id="1269" w:name="_Toc61540397"/>
      <w:bookmarkStart w:id="1270" w:name="_Toc61540748"/>
      <w:bookmarkStart w:id="1271" w:name="_Toc61541099"/>
      <w:bookmarkStart w:id="1272" w:name="_Toc61541449"/>
      <w:bookmarkStart w:id="1273" w:name="_Toc62765780"/>
      <w:bookmarkStart w:id="1274" w:name="_Toc62816645"/>
      <w:bookmarkStart w:id="1275" w:name="_Toc62817404"/>
      <w:bookmarkStart w:id="1276" w:name="_Toc62818163"/>
      <w:bookmarkStart w:id="1277" w:name="_Toc61538987"/>
      <w:bookmarkStart w:id="1278" w:name="_Toc61539338"/>
      <w:bookmarkStart w:id="1279" w:name="_Toc61540041"/>
      <w:bookmarkStart w:id="1280" w:name="_Toc61540398"/>
      <w:bookmarkStart w:id="1281" w:name="_Toc61540749"/>
      <w:bookmarkStart w:id="1282" w:name="_Toc61541100"/>
      <w:bookmarkStart w:id="1283" w:name="_Toc61541450"/>
      <w:bookmarkStart w:id="1284" w:name="_Toc62765781"/>
      <w:bookmarkStart w:id="1285" w:name="_Toc62816646"/>
      <w:bookmarkStart w:id="1286" w:name="_Toc62817405"/>
      <w:bookmarkStart w:id="1287" w:name="_Toc62818164"/>
      <w:bookmarkStart w:id="1288" w:name="_Toc61538989"/>
      <w:bookmarkStart w:id="1289" w:name="_Toc61539340"/>
      <w:bookmarkStart w:id="1290" w:name="_Toc61540043"/>
      <w:bookmarkStart w:id="1291" w:name="_Toc61540400"/>
      <w:bookmarkStart w:id="1292" w:name="_Toc61540751"/>
      <w:bookmarkStart w:id="1293" w:name="_Toc61541102"/>
      <w:bookmarkStart w:id="1294" w:name="_Toc61541452"/>
      <w:bookmarkStart w:id="1295" w:name="_Toc62765783"/>
      <w:bookmarkStart w:id="1296" w:name="_Toc62816648"/>
      <w:bookmarkStart w:id="1297" w:name="_Toc62817407"/>
      <w:bookmarkStart w:id="1298" w:name="_Toc62818166"/>
      <w:bookmarkStart w:id="1299" w:name="_Toc61538990"/>
      <w:bookmarkStart w:id="1300" w:name="_Toc61539341"/>
      <w:bookmarkStart w:id="1301" w:name="_Toc61540044"/>
      <w:bookmarkStart w:id="1302" w:name="_Toc61540401"/>
      <w:bookmarkStart w:id="1303" w:name="_Toc61540752"/>
      <w:bookmarkStart w:id="1304" w:name="_Toc61541103"/>
      <w:bookmarkStart w:id="1305" w:name="_Toc61541453"/>
      <w:bookmarkStart w:id="1306" w:name="_Toc62765784"/>
      <w:bookmarkStart w:id="1307" w:name="_Toc62816649"/>
      <w:bookmarkStart w:id="1308" w:name="_Toc62817408"/>
      <w:bookmarkStart w:id="1309" w:name="_Toc62818167"/>
      <w:bookmarkStart w:id="1310" w:name="_Toc61538991"/>
      <w:bookmarkStart w:id="1311" w:name="_Toc61539342"/>
      <w:bookmarkStart w:id="1312" w:name="_Toc61540045"/>
      <w:bookmarkStart w:id="1313" w:name="_Toc61540402"/>
      <w:bookmarkStart w:id="1314" w:name="_Toc61540753"/>
      <w:bookmarkStart w:id="1315" w:name="_Toc61541104"/>
      <w:bookmarkStart w:id="1316" w:name="_Toc61541454"/>
      <w:bookmarkStart w:id="1317" w:name="_Toc62765785"/>
      <w:bookmarkStart w:id="1318" w:name="_Toc62816650"/>
      <w:bookmarkStart w:id="1319" w:name="_Toc62817409"/>
      <w:bookmarkStart w:id="1320" w:name="_Toc62818168"/>
      <w:bookmarkStart w:id="1321" w:name="_Toc61538992"/>
      <w:bookmarkStart w:id="1322" w:name="_Toc61539343"/>
      <w:bookmarkStart w:id="1323" w:name="_Toc61540046"/>
      <w:bookmarkStart w:id="1324" w:name="_Toc61540403"/>
      <w:bookmarkStart w:id="1325" w:name="_Toc61540754"/>
      <w:bookmarkStart w:id="1326" w:name="_Toc61541105"/>
      <w:bookmarkStart w:id="1327" w:name="_Toc61541455"/>
      <w:bookmarkStart w:id="1328" w:name="_Toc62765786"/>
      <w:bookmarkStart w:id="1329" w:name="_Toc62816651"/>
      <w:bookmarkStart w:id="1330" w:name="_Toc62817410"/>
      <w:bookmarkStart w:id="1331" w:name="_Toc62818169"/>
      <w:bookmarkStart w:id="1332" w:name="_Toc61538993"/>
      <w:bookmarkStart w:id="1333" w:name="_Toc61539344"/>
      <w:bookmarkStart w:id="1334" w:name="_Toc61540047"/>
      <w:bookmarkStart w:id="1335" w:name="_Toc61540404"/>
      <w:bookmarkStart w:id="1336" w:name="_Toc61540755"/>
      <w:bookmarkStart w:id="1337" w:name="_Toc61541106"/>
      <w:bookmarkStart w:id="1338" w:name="_Toc61541456"/>
      <w:bookmarkStart w:id="1339" w:name="_Toc62765787"/>
      <w:bookmarkStart w:id="1340" w:name="_Toc62816652"/>
      <w:bookmarkStart w:id="1341" w:name="_Toc62817411"/>
      <w:bookmarkStart w:id="1342" w:name="_Toc62818170"/>
      <w:bookmarkStart w:id="1343" w:name="_Toc61538994"/>
      <w:bookmarkStart w:id="1344" w:name="_Toc61539345"/>
      <w:bookmarkStart w:id="1345" w:name="_Toc61540048"/>
      <w:bookmarkStart w:id="1346" w:name="_Toc61540405"/>
      <w:bookmarkStart w:id="1347" w:name="_Toc61540756"/>
      <w:bookmarkStart w:id="1348" w:name="_Toc61541107"/>
      <w:bookmarkStart w:id="1349" w:name="_Toc61541457"/>
      <w:bookmarkStart w:id="1350" w:name="_Toc62765788"/>
      <w:bookmarkStart w:id="1351" w:name="_Toc62816653"/>
      <w:bookmarkStart w:id="1352" w:name="_Toc62817412"/>
      <w:bookmarkStart w:id="1353" w:name="_Toc62818171"/>
      <w:bookmarkStart w:id="1354" w:name="_Toc61538996"/>
      <w:bookmarkStart w:id="1355" w:name="_Toc61539347"/>
      <w:bookmarkStart w:id="1356" w:name="_Toc61540050"/>
      <w:bookmarkStart w:id="1357" w:name="_Toc61540407"/>
      <w:bookmarkStart w:id="1358" w:name="_Toc61540758"/>
      <w:bookmarkStart w:id="1359" w:name="_Toc61541109"/>
      <w:bookmarkStart w:id="1360" w:name="_Toc61541459"/>
      <w:bookmarkStart w:id="1361" w:name="_Toc62765790"/>
      <w:bookmarkStart w:id="1362" w:name="_Toc62816655"/>
      <w:bookmarkStart w:id="1363" w:name="_Toc62817414"/>
      <w:bookmarkStart w:id="1364" w:name="_Toc62818173"/>
      <w:bookmarkStart w:id="1365" w:name="_Toc61538997"/>
      <w:bookmarkStart w:id="1366" w:name="_Toc61539348"/>
      <w:bookmarkStart w:id="1367" w:name="_Toc61540051"/>
      <w:bookmarkStart w:id="1368" w:name="_Toc61540408"/>
      <w:bookmarkStart w:id="1369" w:name="_Toc61540759"/>
      <w:bookmarkStart w:id="1370" w:name="_Toc61541110"/>
      <w:bookmarkStart w:id="1371" w:name="_Toc61541460"/>
      <w:bookmarkStart w:id="1372" w:name="_Toc62765791"/>
      <w:bookmarkStart w:id="1373" w:name="_Toc62816656"/>
      <w:bookmarkStart w:id="1374" w:name="_Toc62817415"/>
      <w:bookmarkStart w:id="1375" w:name="_Toc62818174"/>
      <w:bookmarkStart w:id="1376" w:name="_Toc61538998"/>
      <w:bookmarkStart w:id="1377" w:name="_Toc61539349"/>
      <w:bookmarkStart w:id="1378" w:name="_Toc61540052"/>
      <w:bookmarkStart w:id="1379" w:name="_Toc61540409"/>
      <w:bookmarkStart w:id="1380" w:name="_Toc61540760"/>
      <w:bookmarkStart w:id="1381" w:name="_Toc61541111"/>
      <w:bookmarkStart w:id="1382" w:name="_Toc61541461"/>
      <w:bookmarkStart w:id="1383" w:name="_Toc62765792"/>
      <w:bookmarkStart w:id="1384" w:name="_Toc62816657"/>
      <w:bookmarkStart w:id="1385" w:name="_Toc62817416"/>
      <w:bookmarkStart w:id="1386" w:name="_Toc62818175"/>
      <w:bookmarkStart w:id="1387" w:name="_Toc61538999"/>
      <w:bookmarkStart w:id="1388" w:name="_Toc61539350"/>
      <w:bookmarkStart w:id="1389" w:name="_Toc61540053"/>
      <w:bookmarkStart w:id="1390" w:name="_Toc61540410"/>
      <w:bookmarkStart w:id="1391" w:name="_Toc61540761"/>
      <w:bookmarkStart w:id="1392" w:name="_Toc61541112"/>
      <w:bookmarkStart w:id="1393" w:name="_Toc61541462"/>
      <w:bookmarkStart w:id="1394" w:name="_Toc62765793"/>
      <w:bookmarkStart w:id="1395" w:name="_Toc62816658"/>
      <w:bookmarkStart w:id="1396" w:name="_Toc62817417"/>
      <w:bookmarkStart w:id="1397" w:name="_Toc62818176"/>
      <w:bookmarkStart w:id="1398" w:name="_Toc61539001"/>
      <w:bookmarkStart w:id="1399" w:name="_Toc61539352"/>
      <w:bookmarkStart w:id="1400" w:name="_Toc61540055"/>
      <w:bookmarkStart w:id="1401" w:name="_Toc61540412"/>
      <w:bookmarkStart w:id="1402" w:name="_Toc61540763"/>
      <w:bookmarkStart w:id="1403" w:name="_Toc61541114"/>
      <w:bookmarkStart w:id="1404" w:name="_Toc61541464"/>
      <w:bookmarkStart w:id="1405" w:name="_Toc62765795"/>
      <w:bookmarkStart w:id="1406" w:name="_Toc62816660"/>
      <w:bookmarkStart w:id="1407" w:name="_Toc62817419"/>
      <w:bookmarkStart w:id="1408" w:name="_Toc62818178"/>
      <w:bookmarkStart w:id="1409" w:name="_Toc61539002"/>
      <w:bookmarkStart w:id="1410" w:name="_Toc61539353"/>
      <w:bookmarkStart w:id="1411" w:name="_Toc61540056"/>
      <w:bookmarkStart w:id="1412" w:name="_Toc61540413"/>
      <w:bookmarkStart w:id="1413" w:name="_Toc61540764"/>
      <w:bookmarkStart w:id="1414" w:name="_Toc61541115"/>
      <w:bookmarkStart w:id="1415" w:name="_Toc61541465"/>
      <w:bookmarkStart w:id="1416" w:name="_Toc62765796"/>
      <w:bookmarkStart w:id="1417" w:name="_Toc62816661"/>
      <w:bookmarkStart w:id="1418" w:name="_Toc62817420"/>
      <w:bookmarkStart w:id="1419" w:name="_Toc62818179"/>
      <w:bookmarkStart w:id="1420" w:name="_Toc61539003"/>
      <w:bookmarkStart w:id="1421" w:name="_Toc61539354"/>
      <w:bookmarkStart w:id="1422" w:name="_Toc61540057"/>
      <w:bookmarkStart w:id="1423" w:name="_Toc61540414"/>
      <w:bookmarkStart w:id="1424" w:name="_Toc61540765"/>
      <w:bookmarkStart w:id="1425" w:name="_Toc61541116"/>
      <w:bookmarkStart w:id="1426" w:name="_Toc61541466"/>
      <w:bookmarkStart w:id="1427" w:name="_Toc62765797"/>
      <w:bookmarkStart w:id="1428" w:name="_Toc62816662"/>
      <w:bookmarkStart w:id="1429" w:name="_Toc62817421"/>
      <w:bookmarkStart w:id="1430" w:name="_Toc62818180"/>
      <w:bookmarkStart w:id="1431" w:name="_Toc61539004"/>
      <w:bookmarkStart w:id="1432" w:name="_Toc61539355"/>
      <w:bookmarkStart w:id="1433" w:name="_Toc61540058"/>
      <w:bookmarkStart w:id="1434" w:name="_Toc61540415"/>
      <w:bookmarkStart w:id="1435" w:name="_Toc61540766"/>
      <w:bookmarkStart w:id="1436" w:name="_Toc61541117"/>
      <w:bookmarkStart w:id="1437" w:name="_Toc61541467"/>
      <w:bookmarkStart w:id="1438" w:name="_Toc62765798"/>
      <w:bookmarkStart w:id="1439" w:name="_Toc62816663"/>
      <w:bookmarkStart w:id="1440" w:name="_Toc62817422"/>
      <w:bookmarkStart w:id="1441" w:name="_Toc62818181"/>
      <w:bookmarkStart w:id="1442" w:name="_Toc61539005"/>
      <w:bookmarkStart w:id="1443" w:name="_Toc61539356"/>
      <w:bookmarkStart w:id="1444" w:name="_Toc61540059"/>
      <w:bookmarkStart w:id="1445" w:name="_Toc61540416"/>
      <w:bookmarkStart w:id="1446" w:name="_Toc61540767"/>
      <w:bookmarkStart w:id="1447" w:name="_Toc61541118"/>
      <w:bookmarkStart w:id="1448" w:name="_Toc61541468"/>
      <w:bookmarkStart w:id="1449" w:name="_Toc62765799"/>
      <w:bookmarkStart w:id="1450" w:name="_Toc62816664"/>
      <w:bookmarkStart w:id="1451" w:name="_Toc62817423"/>
      <w:bookmarkStart w:id="1452" w:name="_Toc62818182"/>
      <w:bookmarkStart w:id="1453" w:name="_Toc61539006"/>
      <w:bookmarkStart w:id="1454" w:name="_Toc61539357"/>
      <w:bookmarkStart w:id="1455" w:name="_Toc61540060"/>
      <w:bookmarkStart w:id="1456" w:name="_Toc61540417"/>
      <w:bookmarkStart w:id="1457" w:name="_Toc61540768"/>
      <w:bookmarkStart w:id="1458" w:name="_Toc61541119"/>
      <w:bookmarkStart w:id="1459" w:name="_Toc61541469"/>
      <w:bookmarkStart w:id="1460" w:name="_Toc62765800"/>
      <w:bookmarkStart w:id="1461" w:name="_Toc62816665"/>
      <w:bookmarkStart w:id="1462" w:name="_Toc62817424"/>
      <w:bookmarkStart w:id="1463" w:name="_Toc62818183"/>
      <w:bookmarkStart w:id="1464" w:name="_Toc61539007"/>
      <w:bookmarkStart w:id="1465" w:name="_Toc61539358"/>
      <w:bookmarkStart w:id="1466" w:name="_Toc61540061"/>
      <w:bookmarkStart w:id="1467" w:name="_Toc61540418"/>
      <w:bookmarkStart w:id="1468" w:name="_Toc61540769"/>
      <w:bookmarkStart w:id="1469" w:name="_Toc61541120"/>
      <w:bookmarkStart w:id="1470" w:name="_Toc61541470"/>
      <w:bookmarkStart w:id="1471" w:name="_Toc62765801"/>
      <w:bookmarkStart w:id="1472" w:name="_Toc62816666"/>
      <w:bookmarkStart w:id="1473" w:name="_Toc62817425"/>
      <w:bookmarkStart w:id="1474" w:name="_Toc62818184"/>
      <w:bookmarkStart w:id="1475" w:name="_Toc61539009"/>
      <w:bookmarkStart w:id="1476" w:name="_Toc61539360"/>
      <w:bookmarkStart w:id="1477" w:name="_Toc61540063"/>
      <w:bookmarkStart w:id="1478" w:name="_Toc61540420"/>
      <w:bookmarkStart w:id="1479" w:name="_Toc61540771"/>
      <w:bookmarkStart w:id="1480" w:name="_Toc61541122"/>
      <w:bookmarkStart w:id="1481" w:name="_Toc61541472"/>
      <w:bookmarkStart w:id="1482" w:name="_Toc62765803"/>
      <w:bookmarkStart w:id="1483" w:name="_Toc62816668"/>
      <w:bookmarkStart w:id="1484" w:name="_Toc62817427"/>
      <w:bookmarkStart w:id="1485" w:name="_Toc62818186"/>
      <w:bookmarkStart w:id="1486" w:name="_Toc61539010"/>
      <w:bookmarkStart w:id="1487" w:name="_Toc61539361"/>
      <w:bookmarkStart w:id="1488" w:name="_Toc61540064"/>
      <w:bookmarkStart w:id="1489" w:name="_Toc61540421"/>
      <w:bookmarkStart w:id="1490" w:name="_Toc61540772"/>
      <w:bookmarkStart w:id="1491" w:name="_Toc61541123"/>
      <w:bookmarkStart w:id="1492" w:name="_Toc61541473"/>
      <w:bookmarkStart w:id="1493" w:name="_Toc62765804"/>
      <w:bookmarkStart w:id="1494" w:name="_Toc62816669"/>
      <w:bookmarkStart w:id="1495" w:name="_Toc62817428"/>
      <w:bookmarkStart w:id="1496" w:name="_Toc62818187"/>
      <w:bookmarkStart w:id="1497" w:name="_Toc61539011"/>
      <w:bookmarkStart w:id="1498" w:name="_Toc61539362"/>
      <w:bookmarkStart w:id="1499" w:name="_Toc61540065"/>
      <w:bookmarkStart w:id="1500" w:name="_Toc61540422"/>
      <w:bookmarkStart w:id="1501" w:name="_Toc61540773"/>
      <w:bookmarkStart w:id="1502" w:name="_Toc61541124"/>
      <w:bookmarkStart w:id="1503" w:name="_Toc61541474"/>
      <w:bookmarkStart w:id="1504" w:name="_Toc62765805"/>
      <w:bookmarkStart w:id="1505" w:name="_Toc62816670"/>
      <w:bookmarkStart w:id="1506" w:name="_Toc62817429"/>
      <w:bookmarkStart w:id="1507" w:name="_Toc62818188"/>
      <w:bookmarkStart w:id="1508" w:name="_Toc61539012"/>
      <w:bookmarkStart w:id="1509" w:name="_Toc61539363"/>
      <w:bookmarkStart w:id="1510" w:name="_Toc61540066"/>
      <w:bookmarkStart w:id="1511" w:name="_Toc61540423"/>
      <w:bookmarkStart w:id="1512" w:name="_Toc61540774"/>
      <w:bookmarkStart w:id="1513" w:name="_Toc61541125"/>
      <w:bookmarkStart w:id="1514" w:name="_Toc61541475"/>
      <w:bookmarkStart w:id="1515" w:name="_Toc62765806"/>
      <w:bookmarkStart w:id="1516" w:name="_Toc62816671"/>
      <w:bookmarkStart w:id="1517" w:name="_Toc62817430"/>
      <w:bookmarkStart w:id="1518" w:name="_Toc62818189"/>
      <w:bookmarkStart w:id="1519" w:name="_Toc61539013"/>
      <w:bookmarkStart w:id="1520" w:name="_Toc61539364"/>
      <w:bookmarkStart w:id="1521" w:name="_Toc61540067"/>
      <w:bookmarkStart w:id="1522" w:name="_Toc61540424"/>
      <w:bookmarkStart w:id="1523" w:name="_Toc61540775"/>
      <w:bookmarkStart w:id="1524" w:name="_Toc61541126"/>
      <w:bookmarkStart w:id="1525" w:name="_Toc61541476"/>
      <w:bookmarkStart w:id="1526" w:name="_Toc62765807"/>
      <w:bookmarkStart w:id="1527" w:name="_Toc62816672"/>
      <w:bookmarkStart w:id="1528" w:name="_Toc62817431"/>
      <w:bookmarkStart w:id="1529" w:name="_Toc62818190"/>
      <w:bookmarkStart w:id="1530" w:name="_Toc61539014"/>
      <w:bookmarkStart w:id="1531" w:name="_Toc61539365"/>
      <w:bookmarkStart w:id="1532" w:name="_Toc61540068"/>
      <w:bookmarkStart w:id="1533" w:name="_Toc61540425"/>
      <w:bookmarkStart w:id="1534" w:name="_Toc61540776"/>
      <w:bookmarkStart w:id="1535" w:name="_Toc61541127"/>
      <w:bookmarkStart w:id="1536" w:name="_Toc61541477"/>
      <w:bookmarkStart w:id="1537" w:name="_Toc62765808"/>
      <w:bookmarkStart w:id="1538" w:name="_Toc62816673"/>
      <w:bookmarkStart w:id="1539" w:name="_Toc62817432"/>
      <w:bookmarkStart w:id="1540" w:name="_Toc62818191"/>
      <w:bookmarkStart w:id="1541" w:name="_Toc61539016"/>
      <w:bookmarkStart w:id="1542" w:name="_Toc61539367"/>
      <w:bookmarkStart w:id="1543" w:name="_Toc61540070"/>
      <w:bookmarkStart w:id="1544" w:name="_Toc61540427"/>
      <w:bookmarkStart w:id="1545" w:name="_Toc61540778"/>
      <w:bookmarkStart w:id="1546" w:name="_Toc61541129"/>
      <w:bookmarkStart w:id="1547" w:name="_Toc61541479"/>
      <w:bookmarkStart w:id="1548" w:name="_Toc62765810"/>
      <w:bookmarkStart w:id="1549" w:name="_Toc62816675"/>
      <w:bookmarkStart w:id="1550" w:name="_Toc62817434"/>
      <w:bookmarkStart w:id="1551" w:name="_Toc62818193"/>
      <w:bookmarkStart w:id="1552" w:name="_Toc61539017"/>
      <w:bookmarkStart w:id="1553" w:name="_Toc61539368"/>
      <w:bookmarkStart w:id="1554" w:name="_Toc61540071"/>
      <w:bookmarkStart w:id="1555" w:name="_Toc61540428"/>
      <w:bookmarkStart w:id="1556" w:name="_Toc61540779"/>
      <w:bookmarkStart w:id="1557" w:name="_Toc61541130"/>
      <w:bookmarkStart w:id="1558" w:name="_Toc61541480"/>
      <w:bookmarkStart w:id="1559" w:name="_Toc62765811"/>
      <w:bookmarkStart w:id="1560" w:name="_Toc62816676"/>
      <w:bookmarkStart w:id="1561" w:name="_Toc62817435"/>
      <w:bookmarkStart w:id="1562" w:name="_Toc62818194"/>
      <w:bookmarkStart w:id="1563" w:name="_Toc61539018"/>
      <w:bookmarkStart w:id="1564" w:name="_Toc61539369"/>
      <w:bookmarkStart w:id="1565" w:name="_Toc61540072"/>
      <w:bookmarkStart w:id="1566" w:name="_Toc61540429"/>
      <w:bookmarkStart w:id="1567" w:name="_Toc61540780"/>
      <w:bookmarkStart w:id="1568" w:name="_Toc61541131"/>
      <w:bookmarkStart w:id="1569" w:name="_Toc61541481"/>
      <w:bookmarkStart w:id="1570" w:name="_Toc62765812"/>
      <w:bookmarkStart w:id="1571" w:name="_Toc62816677"/>
      <w:bookmarkStart w:id="1572" w:name="_Toc62817436"/>
      <w:bookmarkStart w:id="1573" w:name="_Toc62818195"/>
      <w:bookmarkStart w:id="1574" w:name="_Toc61539023"/>
      <w:bookmarkStart w:id="1575" w:name="_Toc61539374"/>
      <w:bookmarkStart w:id="1576" w:name="_Toc61540077"/>
      <w:bookmarkStart w:id="1577" w:name="_Toc61540434"/>
      <w:bookmarkStart w:id="1578" w:name="_Toc61540785"/>
      <w:bookmarkStart w:id="1579" w:name="_Toc61541136"/>
      <w:bookmarkStart w:id="1580" w:name="_Toc61541486"/>
      <w:bookmarkStart w:id="1581" w:name="_Toc62765813"/>
      <w:bookmarkStart w:id="1582" w:name="_Toc62816678"/>
      <w:bookmarkStart w:id="1583" w:name="_Toc62817437"/>
      <w:bookmarkStart w:id="1584" w:name="_Toc62818196"/>
      <w:bookmarkStart w:id="1585" w:name="_Toc61539024"/>
      <w:bookmarkStart w:id="1586" w:name="_Toc61539375"/>
      <w:bookmarkStart w:id="1587" w:name="_Toc61540078"/>
      <w:bookmarkStart w:id="1588" w:name="_Toc61540435"/>
      <w:bookmarkStart w:id="1589" w:name="_Toc61540786"/>
      <w:bookmarkStart w:id="1590" w:name="_Toc61541137"/>
      <w:bookmarkStart w:id="1591" w:name="_Toc61541487"/>
      <w:bookmarkStart w:id="1592" w:name="_Toc62765814"/>
      <w:bookmarkStart w:id="1593" w:name="_Toc62816679"/>
      <w:bookmarkStart w:id="1594" w:name="_Toc62817438"/>
      <w:bookmarkStart w:id="1595" w:name="_Toc62818197"/>
      <w:bookmarkStart w:id="1596" w:name="_Toc61539025"/>
      <w:bookmarkStart w:id="1597" w:name="_Toc61539376"/>
      <w:bookmarkStart w:id="1598" w:name="_Toc61540079"/>
      <w:bookmarkStart w:id="1599" w:name="_Toc61540436"/>
      <w:bookmarkStart w:id="1600" w:name="_Toc61540787"/>
      <w:bookmarkStart w:id="1601" w:name="_Toc61541138"/>
      <w:bookmarkStart w:id="1602" w:name="_Toc61541488"/>
      <w:bookmarkStart w:id="1603" w:name="_Toc62765815"/>
      <w:bookmarkStart w:id="1604" w:name="_Toc62816680"/>
      <w:bookmarkStart w:id="1605" w:name="_Toc62817439"/>
      <w:bookmarkStart w:id="1606" w:name="_Toc62818198"/>
      <w:bookmarkStart w:id="1607" w:name="_Toc61539026"/>
      <w:bookmarkStart w:id="1608" w:name="_Toc61539377"/>
      <w:bookmarkStart w:id="1609" w:name="_Toc61540080"/>
      <w:bookmarkStart w:id="1610" w:name="_Toc61540437"/>
      <w:bookmarkStart w:id="1611" w:name="_Toc61540788"/>
      <w:bookmarkStart w:id="1612" w:name="_Toc61541139"/>
      <w:bookmarkStart w:id="1613" w:name="_Toc61541489"/>
      <w:bookmarkStart w:id="1614" w:name="_Toc62765816"/>
      <w:bookmarkStart w:id="1615" w:name="_Toc62816681"/>
      <w:bookmarkStart w:id="1616" w:name="_Toc62817440"/>
      <w:bookmarkStart w:id="1617" w:name="_Toc62818199"/>
      <w:bookmarkStart w:id="1618" w:name="_Toc61539027"/>
      <w:bookmarkStart w:id="1619" w:name="_Toc61539378"/>
      <w:bookmarkStart w:id="1620" w:name="_Toc61540081"/>
      <w:bookmarkStart w:id="1621" w:name="_Toc61540438"/>
      <w:bookmarkStart w:id="1622" w:name="_Toc61540789"/>
      <w:bookmarkStart w:id="1623" w:name="_Toc61541140"/>
      <w:bookmarkStart w:id="1624" w:name="_Toc61541490"/>
      <w:bookmarkStart w:id="1625" w:name="_Toc62765817"/>
      <w:bookmarkStart w:id="1626" w:name="_Toc62816682"/>
      <w:bookmarkStart w:id="1627" w:name="_Toc62817441"/>
      <w:bookmarkStart w:id="1628" w:name="_Toc62818200"/>
      <w:bookmarkStart w:id="1629" w:name="_Toc61539028"/>
      <w:bookmarkStart w:id="1630" w:name="_Toc61539379"/>
      <w:bookmarkStart w:id="1631" w:name="_Toc61540082"/>
      <w:bookmarkStart w:id="1632" w:name="_Toc61540439"/>
      <w:bookmarkStart w:id="1633" w:name="_Toc61540790"/>
      <w:bookmarkStart w:id="1634" w:name="_Toc61541141"/>
      <w:bookmarkStart w:id="1635" w:name="_Toc61541491"/>
      <w:bookmarkStart w:id="1636" w:name="_Toc62765818"/>
      <w:bookmarkStart w:id="1637" w:name="_Toc62816683"/>
      <w:bookmarkStart w:id="1638" w:name="_Toc62817442"/>
      <w:bookmarkStart w:id="1639" w:name="_Toc62818201"/>
      <w:bookmarkStart w:id="1640" w:name="_Toc61539029"/>
      <w:bookmarkStart w:id="1641" w:name="_Toc61539380"/>
      <w:bookmarkStart w:id="1642" w:name="_Toc61540083"/>
      <w:bookmarkStart w:id="1643" w:name="_Toc61540440"/>
      <w:bookmarkStart w:id="1644" w:name="_Toc61540791"/>
      <w:bookmarkStart w:id="1645" w:name="_Toc61541142"/>
      <w:bookmarkStart w:id="1646" w:name="_Toc61541492"/>
      <w:bookmarkStart w:id="1647" w:name="_Toc62765819"/>
      <w:bookmarkStart w:id="1648" w:name="_Toc62816684"/>
      <w:bookmarkStart w:id="1649" w:name="_Toc62817443"/>
      <w:bookmarkStart w:id="1650" w:name="_Toc62818202"/>
      <w:bookmarkStart w:id="1651" w:name="_Toc61539030"/>
      <w:bookmarkStart w:id="1652" w:name="_Toc61539381"/>
      <w:bookmarkStart w:id="1653" w:name="_Toc61540084"/>
      <w:bookmarkStart w:id="1654" w:name="_Toc61540441"/>
      <w:bookmarkStart w:id="1655" w:name="_Toc61540792"/>
      <w:bookmarkStart w:id="1656" w:name="_Toc61541143"/>
      <w:bookmarkStart w:id="1657" w:name="_Toc61541493"/>
      <w:bookmarkStart w:id="1658" w:name="_Toc62765820"/>
      <w:bookmarkStart w:id="1659" w:name="_Toc62816685"/>
      <w:bookmarkStart w:id="1660" w:name="_Toc62817444"/>
      <w:bookmarkStart w:id="1661" w:name="_Toc62818203"/>
      <w:bookmarkStart w:id="1662" w:name="_Toc61539031"/>
      <w:bookmarkStart w:id="1663" w:name="_Toc61539382"/>
      <w:bookmarkStart w:id="1664" w:name="_Toc61540085"/>
      <w:bookmarkStart w:id="1665" w:name="_Toc61540442"/>
      <w:bookmarkStart w:id="1666" w:name="_Toc61540793"/>
      <w:bookmarkStart w:id="1667" w:name="_Toc61541144"/>
      <w:bookmarkStart w:id="1668" w:name="_Toc61541494"/>
      <w:bookmarkStart w:id="1669" w:name="_Toc62765821"/>
      <w:bookmarkStart w:id="1670" w:name="_Toc62816686"/>
      <w:bookmarkStart w:id="1671" w:name="_Toc62817445"/>
      <w:bookmarkStart w:id="1672" w:name="_Toc62818204"/>
      <w:bookmarkStart w:id="1673" w:name="_Toc61539032"/>
      <w:bookmarkStart w:id="1674" w:name="_Toc61539383"/>
      <w:bookmarkStart w:id="1675" w:name="_Toc61540086"/>
      <w:bookmarkStart w:id="1676" w:name="_Toc61540443"/>
      <w:bookmarkStart w:id="1677" w:name="_Toc61540794"/>
      <w:bookmarkStart w:id="1678" w:name="_Toc61541145"/>
      <w:bookmarkStart w:id="1679" w:name="_Toc61541495"/>
      <w:bookmarkStart w:id="1680" w:name="_Toc62765822"/>
      <w:bookmarkStart w:id="1681" w:name="_Toc62816687"/>
      <w:bookmarkStart w:id="1682" w:name="_Toc62817446"/>
      <w:bookmarkStart w:id="1683" w:name="_Toc62818205"/>
      <w:bookmarkStart w:id="1684" w:name="_Toc61539033"/>
      <w:bookmarkStart w:id="1685" w:name="_Toc61539384"/>
      <w:bookmarkStart w:id="1686" w:name="_Toc61540087"/>
      <w:bookmarkStart w:id="1687" w:name="_Toc61540444"/>
      <w:bookmarkStart w:id="1688" w:name="_Toc61540795"/>
      <w:bookmarkStart w:id="1689" w:name="_Toc61541146"/>
      <w:bookmarkStart w:id="1690" w:name="_Toc61541496"/>
      <w:bookmarkStart w:id="1691" w:name="_Toc62765823"/>
      <w:bookmarkStart w:id="1692" w:name="_Toc62816688"/>
      <w:bookmarkStart w:id="1693" w:name="_Toc62817447"/>
      <w:bookmarkStart w:id="1694" w:name="_Toc62818206"/>
      <w:bookmarkStart w:id="1695" w:name="_Toc61539034"/>
      <w:bookmarkStart w:id="1696" w:name="_Toc61539385"/>
      <w:bookmarkStart w:id="1697" w:name="_Toc61540088"/>
      <w:bookmarkStart w:id="1698" w:name="_Toc61540445"/>
      <w:bookmarkStart w:id="1699" w:name="_Toc61540796"/>
      <w:bookmarkStart w:id="1700" w:name="_Toc61541147"/>
      <w:bookmarkStart w:id="1701" w:name="_Toc61541497"/>
      <w:bookmarkStart w:id="1702" w:name="_Toc62765824"/>
      <w:bookmarkStart w:id="1703" w:name="_Toc62816689"/>
      <w:bookmarkStart w:id="1704" w:name="_Toc62817448"/>
      <w:bookmarkStart w:id="1705" w:name="_Toc62818207"/>
      <w:bookmarkStart w:id="1706" w:name="_Toc61539035"/>
      <w:bookmarkStart w:id="1707" w:name="_Toc61539386"/>
      <w:bookmarkStart w:id="1708" w:name="_Toc61540089"/>
      <w:bookmarkStart w:id="1709" w:name="_Toc61540446"/>
      <w:bookmarkStart w:id="1710" w:name="_Toc61540797"/>
      <w:bookmarkStart w:id="1711" w:name="_Toc61541148"/>
      <w:bookmarkStart w:id="1712" w:name="_Toc61541498"/>
      <w:bookmarkStart w:id="1713" w:name="_Toc62765825"/>
      <w:bookmarkStart w:id="1714" w:name="_Toc62816690"/>
      <w:bookmarkStart w:id="1715" w:name="_Toc62817449"/>
      <w:bookmarkStart w:id="1716" w:name="_Toc62818208"/>
      <w:bookmarkStart w:id="1717" w:name="_Toc61539036"/>
      <w:bookmarkStart w:id="1718" w:name="_Toc61539387"/>
      <w:bookmarkStart w:id="1719" w:name="_Toc61540090"/>
      <w:bookmarkStart w:id="1720" w:name="_Toc61540447"/>
      <w:bookmarkStart w:id="1721" w:name="_Toc61540798"/>
      <w:bookmarkStart w:id="1722" w:name="_Toc61541149"/>
      <w:bookmarkStart w:id="1723" w:name="_Toc61541499"/>
      <w:bookmarkStart w:id="1724" w:name="_Toc62765826"/>
      <w:bookmarkStart w:id="1725" w:name="_Toc62816691"/>
      <w:bookmarkStart w:id="1726" w:name="_Toc62817450"/>
      <w:bookmarkStart w:id="1727" w:name="_Toc62818209"/>
      <w:bookmarkStart w:id="1728" w:name="_Toc61539037"/>
      <w:bookmarkStart w:id="1729" w:name="_Toc61539388"/>
      <w:bookmarkStart w:id="1730" w:name="_Toc61540091"/>
      <w:bookmarkStart w:id="1731" w:name="_Toc61540448"/>
      <w:bookmarkStart w:id="1732" w:name="_Toc61540799"/>
      <w:bookmarkStart w:id="1733" w:name="_Toc61541150"/>
      <w:bookmarkStart w:id="1734" w:name="_Toc61541500"/>
      <w:bookmarkStart w:id="1735" w:name="_Toc62765827"/>
      <w:bookmarkStart w:id="1736" w:name="_Toc62816692"/>
      <w:bookmarkStart w:id="1737" w:name="_Toc62817451"/>
      <w:bookmarkStart w:id="1738" w:name="_Toc62818210"/>
      <w:bookmarkStart w:id="1739" w:name="_Toc61539038"/>
      <w:bookmarkStart w:id="1740" w:name="_Toc61539389"/>
      <w:bookmarkStart w:id="1741" w:name="_Toc61540092"/>
      <w:bookmarkStart w:id="1742" w:name="_Toc61540449"/>
      <w:bookmarkStart w:id="1743" w:name="_Toc61540800"/>
      <w:bookmarkStart w:id="1744" w:name="_Toc61541151"/>
      <w:bookmarkStart w:id="1745" w:name="_Toc61541501"/>
      <w:bookmarkStart w:id="1746" w:name="_Toc62765828"/>
      <w:bookmarkStart w:id="1747" w:name="_Toc62816693"/>
      <w:bookmarkStart w:id="1748" w:name="_Toc62817452"/>
      <w:bookmarkStart w:id="1749" w:name="_Toc62818211"/>
      <w:bookmarkStart w:id="1750" w:name="_Toc61539039"/>
      <w:bookmarkStart w:id="1751" w:name="_Toc61539390"/>
      <w:bookmarkStart w:id="1752" w:name="_Toc61540093"/>
      <w:bookmarkStart w:id="1753" w:name="_Toc61540450"/>
      <w:bookmarkStart w:id="1754" w:name="_Toc61540801"/>
      <w:bookmarkStart w:id="1755" w:name="_Toc61541152"/>
      <w:bookmarkStart w:id="1756" w:name="_Toc61541502"/>
      <w:bookmarkStart w:id="1757" w:name="_Toc62765829"/>
      <w:bookmarkStart w:id="1758" w:name="_Toc62816694"/>
      <w:bookmarkStart w:id="1759" w:name="_Toc62817453"/>
      <w:bookmarkStart w:id="1760" w:name="_Toc62818212"/>
      <w:bookmarkStart w:id="1761" w:name="_Toc61539040"/>
      <w:bookmarkStart w:id="1762" w:name="_Toc61539391"/>
      <w:bookmarkStart w:id="1763" w:name="_Toc61540094"/>
      <w:bookmarkStart w:id="1764" w:name="_Toc61540451"/>
      <w:bookmarkStart w:id="1765" w:name="_Toc61540802"/>
      <w:bookmarkStart w:id="1766" w:name="_Toc61541153"/>
      <w:bookmarkStart w:id="1767" w:name="_Toc61541503"/>
      <w:bookmarkStart w:id="1768" w:name="_Toc62765830"/>
      <w:bookmarkStart w:id="1769" w:name="_Toc62816695"/>
      <w:bookmarkStart w:id="1770" w:name="_Toc62817454"/>
      <w:bookmarkStart w:id="1771" w:name="_Toc62818213"/>
      <w:bookmarkStart w:id="1772" w:name="_Toc61539041"/>
      <w:bookmarkStart w:id="1773" w:name="_Toc61539392"/>
      <w:bookmarkStart w:id="1774" w:name="_Toc61540095"/>
      <w:bookmarkStart w:id="1775" w:name="_Toc61540452"/>
      <w:bookmarkStart w:id="1776" w:name="_Toc61540803"/>
      <w:bookmarkStart w:id="1777" w:name="_Toc61541154"/>
      <w:bookmarkStart w:id="1778" w:name="_Toc61541504"/>
      <w:bookmarkStart w:id="1779" w:name="_Toc62765831"/>
      <w:bookmarkStart w:id="1780" w:name="_Toc62816696"/>
      <w:bookmarkStart w:id="1781" w:name="_Toc62817455"/>
      <w:bookmarkStart w:id="1782" w:name="_Toc62818214"/>
      <w:bookmarkStart w:id="1783" w:name="_Toc61539042"/>
      <w:bookmarkStart w:id="1784" w:name="_Toc61539393"/>
      <w:bookmarkStart w:id="1785" w:name="_Toc61540096"/>
      <w:bookmarkStart w:id="1786" w:name="_Toc61540453"/>
      <w:bookmarkStart w:id="1787" w:name="_Toc61540804"/>
      <w:bookmarkStart w:id="1788" w:name="_Toc61541155"/>
      <w:bookmarkStart w:id="1789" w:name="_Toc61541505"/>
      <w:bookmarkStart w:id="1790" w:name="_Toc62765832"/>
      <w:bookmarkStart w:id="1791" w:name="_Toc62816697"/>
      <w:bookmarkStart w:id="1792" w:name="_Toc62817456"/>
      <w:bookmarkStart w:id="1793" w:name="_Toc62818215"/>
      <w:bookmarkStart w:id="1794" w:name="_Toc61539043"/>
      <w:bookmarkStart w:id="1795" w:name="_Toc61539394"/>
      <w:bookmarkStart w:id="1796" w:name="_Toc61540097"/>
      <w:bookmarkStart w:id="1797" w:name="_Toc61540454"/>
      <w:bookmarkStart w:id="1798" w:name="_Toc61540805"/>
      <w:bookmarkStart w:id="1799" w:name="_Toc61541156"/>
      <w:bookmarkStart w:id="1800" w:name="_Toc61541506"/>
      <w:bookmarkStart w:id="1801" w:name="_Toc62765833"/>
      <w:bookmarkStart w:id="1802" w:name="_Toc62816698"/>
      <w:bookmarkStart w:id="1803" w:name="_Toc62817457"/>
      <w:bookmarkStart w:id="1804" w:name="_Toc62818216"/>
      <w:bookmarkStart w:id="1805" w:name="_Toc61539045"/>
      <w:bookmarkStart w:id="1806" w:name="_Toc61539396"/>
      <w:bookmarkStart w:id="1807" w:name="_Toc61540099"/>
      <w:bookmarkStart w:id="1808" w:name="_Toc61540456"/>
      <w:bookmarkStart w:id="1809" w:name="_Toc61540807"/>
      <w:bookmarkStart w:id="1810" w:name="_Toc61541158"/>
      <w:bookmarkStart w:id="1811" w:name="_Toc61541508"/>
      <w:bookmarkStart w:id="1812" w:name="_Toc62765835"/>
      <w:bookmarkStart w:id="1813" w:name="_Toc62816700"/>
      <w:bookmarkStart w:id="1814" w:name="_Toc62817459"/>
      <w:bookmarkStart w:id="1815" w:name="_Toc62818218"/>
      <w:bookmarkStart w:id="1816" w:name="_Toc61539046"/>
      <w:bookmarkStart w:id="1817" w:name="_Toc61539397"/>
      <w:bookmarkStart w:id="1818" w:name="_Toc61540100"/>
      <w:bookmarkStart w:id="1819" w:name="_Toc61540457"/>
      <w:bookmarkStart w:id="1820" w:name="_Toc61540808"/>
      <w:bookmarkStart w:id="1821" w:name="_Toc61541159"/>
      <w:bookmarkStart w:id="1822" w:name="_Toc61541509"/>
      <w:bookmarkStart w:id="1823" w:name="_Toc62765836"/>
      <w:bookmarkStart w:id="1824" w:name="_Toc62816701"/>
      <w:bookmarkStart w:id="1825" w:name="_Toc62817460"/>
      <w:bookmarkStart w:id="1826" w:name="_Toc62818219"/>
      <w:bookmarkStart w:id="1827" w:name="_Toc61539047"/>
      <w:bookmarkStart w:id="1828" w:name="_Toc61539398"/>
      <w:bookmarkStart w:id="1829" w:name="_Toc61540101"/>
      <w:bookmarkStart w:id="1830" w:name="_Toc61540458"/>
      <w:bookmarkStart w:id="1831" w:name="_Toc61540809"/>
      <w:bookmarkStart w:id="1832" w:name="_Toc61541160"/>
      <w:bookmarkStart w:id="1833" w:name="_Toc61541510"/>
      <w:bookmarkStart w:id="1834" w:name="_Toc62765837"/>
      <w:bookmarkStart w:id="1835" w:name="_Toc62816702"/>
      <w:bookmarkStart w:id="1836" w:name="_Toc62817461"/>
      <w:bookmarkStart w:id="1837" w:name="_Toc62818220"/>
      <w:bookmarkStart w:id="1838" w:name="_Toc61539049"/>
      <w:bookmarkStart w:id="1839" w:name="_Toc61539400"/>
      <w:bookmarkStart w:id="1840" w:name="_Toc61540103"/>
      <w:bookmarkStart w:id="1841" w:name="_Toc61540460"/>
      <w:bookmarkStart w:id="1842" w:name="_Toc61540811"/>
      <w:bookmarkStart w:id="1843" w:name="_Toc61541162"/>
      <w:bookmarkStart w:id="1844" w:name="_Toc61541512"/>
      <w:bookmarkStart w:id="1845" w:name="_Toc62765839"/>
      <w:bookmarkStart w:id="1846" w:name="_Toc62816704"/>
      <w:bookmarkStart w:id="1847" w:name="_Toc62817463"/>
      <w:bookmarkStart w:id="1848" w:name="_Toc62818222"/>
      <w:bookmarkStart w:id="1849" w:name="_Toc61539050"/>
      <w:bookmarkStart w:id="1850" w:name="_Toc61539401"/>
      <w:bookmarkStart w:id="1851" w:name="_Toc61540104"/>
      <w:bookmarkStart w:id="1852" w:name="_Toc61540461"/>
      <w:bookmarkStart w:id="1853" w:name="_Toc61540812"/>
      <w:bookmarkStart w:id="1854" w:name="_Toc61541163"/>
      <w:bookmarkStart w:id="1855" w:name="_Toc61541513"/>
      <w:bookmarkStart w:id="1856" w:name="_Toc62765840"/>
      <w:bookmarkStart w:id="1857" w:name="_Toc62816705"/>
      <w:bookmarkStart w:id="1858" w:name="_Toc62817464"/>
      <w:bookmarkStart w:id="1859" w:name="_Toc62818223"/>
      <w:bookmarkStart w:id="1860" w:name="_Toc61539051"/>
      <w:bookmarkStart w:id="1861" w:name="_Toc61539402"/>
      <w:bookmarkStart w:id="1862" w:name="_Toc61540105"/>
      <w:bookmarkStart w:id="1863" w:name="_Toc61540462"/>
      <w:bookmarkStart w:id="1864" w:name="_Toc61540813"/>
      <w:bookmarkStart w:id="1865" w:name="_Toc61541164"/>
      <w:bookmarkStart w:id="1866" w:name="_Toc61541514"/>
      <w:bookmarkStart w:id="1867" w:name="_Toc62765841"/>
      <w:bookmarkStart w:id="1868" w:name="_Toc62816706"/>
      <w:bookmarkStart w:id="1869" w:name="_Toc62817465"/>
      <w:bookmarkStart w:id="1870" w:name="_Toc62818224"/>
      <w:bookmarkStart w:id="1871" w:name="_Toc61539052"/>
      <w:bookmarkStart w:id="1872" w:name="_Toc61539403"/>
      <w:bookmarkStart w:id="1873" w:name="_Toc61540106"/>
      <w:bookmarkStart w:id="1874" w:name="_Toc61540463"/>
      <w:bookmarkStart w:id="1875" w:name="_Toc61540814"/>
      <w:bookmarkStart w:id="1876" w:name="_Toc61541165"/>
      <w:bookmarkStart w:id="1877" w:name="_Toc61541515"/>
      <w:bookmarkStart w:id="1878" w:name="_Toc62765842"/>
      <w:bookmarkStart w:id="1879" w:name="_Toc62816707"/>
      <w:bookmarkStart w:id="1880" w:name="_Toc62817466"/>
      <w:bookmarkStart w:id="1881" w:name="_Toc62818225"/>
      <w:bookmarkStart w:id="1882" w:name="_Toc61539053"/>
      <w:bookmarkStart w:id="1883" w:name="_Toc61539404"/>
      <w:bookmarkStart w:id="1884" w:name="_Toc61540107"/>
      <w:bookmarkStart w:id="1885" w:name="_Toc61540464"/>
      <w:bookmarkStart w:id="1886" w:name="_Toc61540815"/>
      <w:bookmarkStart w:id="1887" w:name="_Toc61541166"/>
      <w:bookmarkStart w:id="1888" w:name="_Toc61541516"/>
      <w:bookmarkStart w:id="1889" w:name="_Toc62765843"/>
      <w:bookmarkStart w:id="1890" w:name="_Toc62816708"/>
      <w:bookmarkStart w:id="1891" w:name="_Toc62817467"/>
      <w:bookmarkStart w:id="1892" w:name="_Toc62818226"/>
      <w:bookmarkStart w:id="1893" w:name="_Toc61539054"/>
      <w:bookmarkStart w:id="1894" w:name="_Toc61539405"/>
      <w:bookmarkStart w:id="1895" w:name="_Toc61540108"/>
      <w:bookmarkStart w:id="1896" w:name="_Toc61540465"/>
      <w:bookmarkStart w:id="1897" w:name="_Toc61540816"/>
      <w:bookmarkStart w:id="1898" w:name="_Toc61541167"/>
      <w:bookmarkStart w:id="1899" w:name="_Toc61541517"/>
      <w:bookmarkStart w:id="1900" w:name="_Toc62765844"/>
      <w:bookmarkStart w:id="1901" w:name="_Toc62816709"/>
      <w:bookmarkStart w:id="1902" w:name="_Toc62817468"/>
      <w:bookmarkStart w:id="1903" w:name="_Toc62818227"/>
      <w:bookmarkStart w:id="1904" w:name="_Toc61539055"/>
      <w:bookmarkStart w:id="1905" w:name="_Toc61539406"/>
      <w:bookmarkStart w:id="1906" w:name="_Toc61540109"/>
      <w:bookmarkStart w:id="1907" w:name="_Toc61540466"/>
      <w:bookmarkStart w:id="1908" w:name="_Toc61540817"/>
      <w:bookmarkStart w:id="1909" w:name="_Toc61541168"/>
      <w:bookmarkStart w:id="1910" w:name="_Toc61541518"/>
      <w:bookmarkStart w:id="1911" w:name="_Toc62765845"/>
      <w:bookmarkStart w:id="1912" w:name="_Toc62816710"/>
      <w:bookmarkStart w:id="1913" w:name="_Toc62817469"/>
      <w:bookmarkStart w:id="1914" w:name="_Toc62818228"/>
      <w:bookmarkStart w:id="1915" w:name="_Toc61539056"/>
      <w:bookmarkStart w:id="1916" w:name="_Toc61539407"/>
      <w:bookmarkStart w:id="1917" w:name="_Toc61540110"/>
      <w:bookmarkStart w:id="1918" w:name="_Toc61540467"/>
      <w:bookmarkStart w:id="1919" w:name="_Toc61540818"/>
      <w:bookmarkStart w:id="1920" w:name="_Toc61541169"/>
      <w:bookmarkStart w:id="1921" w:name="_Toc61541519"/>
      <w:bookmarkStart w:id="1922" w:name="_Toc62765846"/>
      <w:bookmarkStart w:id="1923" w:name="_Toc62816711"/>
      <w:bookmarkStart w:id="1924" w:name="_Toc62817470"/>
      <w:bookmarkStart w:id="1925" w:name="_Toc62818229"/>
      <w:bookmarkStart w:id="1926" w:name="_Toc61539058"/>
      <w:bookmarkStart w:id="1927" w:name="_Toc61539409"/>
      <w:bookmarkStart w:id="1928" w:name="_Toc61540112"/>
      <w:bookmarkStart w:id="1929" w:name="_Toc61540469"/>
      <w:bookmarkStart w:id="1930" w:name="_Toc61540820"/>
      <w:bookmarkStart w:id="1931" w:name="_Toc61541171"/>
      <w:bookmarkStart w:id="1932" w:name="_Toc61541521"/>
      <w:bookmarkStart w:id="1933" w:name="_Toc62765848"/>
      <w:bookmarkStart w:id="1934" w:name="_Toc62816713"/>
      <w:bookmarkStart w:id="1935" w:name="_Toc62817472"/>
      <w:bookmarkStart w:id="1936" w:name="_Toc62818231"/>
      <w:bookmarkStart w:id="1937" w:name="_Toc61539059"/>
      <w:bookmarkStart w:id="1938" w:name="_Toc61539410"/>
      <w:bookmarkStart w:id="1939" w:name="_Toc61540113"/>
      <w:bookmarkStart w:id="1940" w:name="_Toc61540470"/>
      <w:bookmarkStart w:id="1941" w:name="_Toc61540821"/>
      <w:bookmarkStart w:id="1942" w:name="_Toc61541172"/>
      <w:bookmarkStart w:id="1943" w:name="_Toc61541522"/>
      <w:bookmarkStart w:id="1944" w:name="_Toc62765849"/>
      <w:bookmarkStart w:id="1945" w:name="_Toc62816714"/>
      <w:bookmarkStart w:id="1946" w:name="_Toc62817473"/>
      <w:bookmarkStart w:id="1947" w:name="_Toc62818232"/>
      <w:bookmarkStart w:id="1948" w:name="_Toc61539060"/>
      <w:bookmarkStart w:id="1949" w:name="_Toc61539411"/>
      <w:bookmarkStart w:id="1950" w:name="_Toc61540114"/>
      <w:bookmarkStart w:id="1951" w:name="_Toc61540471"/>
      <w:bookmarkStart w:id="1952" w:name="_Toc61540822"/>
      <w:bookmarkStart w:id="1953" w:name="_Toc61541173"/>
      <w:bookmarkStart w:id="1954" w:name="_Toc61541523"/>
      <w:bookmarkStart w:id="1955" w:name="_Toc62765850"/>
      <w:bookmarkStart w:id="1956" w:name="_Toc62816715"/>
      <w:bookmarkStart w:id="1957" w:name="_Toc62817474"/>
      <w:bookmarkStart w:id="1958" w:name="_Toc62818233"/>
      <w:bookmarkStart w:id="1959" w:name="_Toc61539061"/>
      <w:bookmarkStart w:id="1960" w:name="_Toc61539412"/>
      <w:bookmarkStart w:id="1961" w:name="_Toc61540115"/>
      <w:bookmarkStart w:id="1962" w:name="_Toc61540472"/>
      <w:bookmarkStart w:id="1963" w:name="_Toc61540823"/>
      <w:bookmarkStart w:id="1964" w:name="_Toc61541174"/>
      <w:bookmarkStart w:id="1965" w:name="_Toc61541524"/>
      <w:bookmarkStart w:id="1966" w:name="_Toc62765851"/>
      <w:bookmarkStart w:id="1967" w:name="_Toc62816716"/>
      <w:bookmarkStart w:id="1968" w:name="_Toc62817475"/>
      <w:bookmarkStart w:id="1969" w:name="_Toc62818234"/>
      <w:bookmarkStart w:id="1970" w:name="_Toc61539062"/>
      <w:bookmarkStart w:id="1971" w:name="_Toc61539413"/>
      <w:bookmarkStart w:id="1972" w:name="_Toc61540116"/>
      <w:bookmarkStart w:id="1973" w:name="_Toc61540473"/>
      <w:bookmarkStart w:id="1974" w:name="_Toc61540824"/>
      <w:bookmarkStart w:id="1975" w:name="_Toc61541175"/>
      <w:bookmarkStart w:id="1976" w:name="_Toc61541525"/>
      <w:bookmarkStart w:id="1977" w:name="_Toc62765852"/>
      <w:bookmarkStart w:id="1978" w:name="_Toc62816717"/>
      <w:bookmarkStart w:id="1979" w:name="_Toc62817476"/>
      <w:bookmarkStart w:id="1980" w:name="_Toc62818235"/>
      <w:bookmarkStart w:id="1981" w:name="_Toc61539063"/>
      <w:bookmarkStart w:id="1982" w:name="_Toc61539414"/>
      <w:bookmarkStart w:id="1983" w:name="_Toc61540117"/>
      <w:bookmarkStart w:id="1984" w:name="_Toc61540474"/>
      <w:bookmarkStart w:id="1985" w:name="_Toc61540825"/>
      <w:bookmarkStart w:id="1986" w:name="_Toc61541176"/>
      <w:bookmarkStart w:id="1987" w:name="_Toc61541526"/>
      <w:bookmarkStart w:id="1988" w:name="_Toc62765853"/>
      <w:bookmarkStart w:id="1989" w:name="_Toc62816718"/>
      <w:bookmarkStart w:id="1990" w:name="_Toc62817477"/>
      <w:bookmarkStart w:id="1991" w:name="_Toc62818236"/>
      <w:bookmarkStart w:id="1992" w:name="_Toc61539064"/>
      <w:bookmarkStart w:id="1993" w:name="_Toc61539415"/>
      <w:bookmarkStart w:id="1994" w:name="_Toc61540118"/>
      <w:bookmarkStart w:id="1995" w:name="_Toc61540475"/>
      <w:bookmarkStart w:id="1996" w:name="_Toc61540826"/>
      <w:bookmarkStart w:id="1997" w:name="_Toc61541177"/>
      <w:bookmarkStart w:id="1998" w:name="_Toc61541527"/>
      <w:bookmarkStart w:id="1999" w:name="_Toc62765854"/>
      <w:bookmarkStart w:id="2000" w:name="_Toc62816719"/>
      <w:bookmarkStart w:id="2001" w:name="_Toc62817478"/>
      <w:bookmarkStart w:id="2002" w:name="_Toc62818237"/>
      <w:bookmarkStart w:id="2003" w:name="_Toc61539065"/>
      <w:bookmarkStart w:id="2004" w:name="_Toc61539416"/>
      <w:bookmarkStart w:id="2005" w:name="_Toc61540119"/>
      <w:bookmarkStart w:id="2006" w:name="_Toc61540476"/>
      <w:bookmarkStart w:id="2007" w:name="_Toc61540827"/>
      <w:bookmarkStart w:id="2008" w:name="_Toc61541178"/>
      <w:bookmarkStart w:id="2009" w:name="_Toc61541528"/>
      <w:bookmarkStart w:id="2010" w:name="_Toc62765855"/>
      <w:bookmarkStart w:id="2011" w:name="_Toc62816720"/>
      <w:bookmarkStart w:id="2012" w:name="_Toc62817479"/>
      <w:bookmarkStart w:id="2013" w:name="_Toc62818238"/>
      <w:bookmarkStart w:id="2014" w:name="_Toc61539067"/>
      <w:bookmarkStart w:id="2015" w:name="_Toc61539418"/>
      <w:bookmarkStart w:id="2016" w:name="_Toc61540121"/>
      <w:bookmarkStart w:id="2017" w:name="_Toc61540478"/>
      <w:bookmarkStart w:id="2018" w:name="_Toc61540829"/>
      <w:bookmarkStart w:id="2019" w:name="_Toc61541180"/>
      <w:bookmarkStart w:id="2020" w:name="_Toc61541530"/>
      <w:bookmarkStart w:id="2021" w:name="_Toc62765857"/>
      <w:bookmarkStart w:id="2022" w:name="_Toc62816722"/>
      <w:bookmarkStart w:id="2023" w:name="_Toc62817481"/>
      <w:bookmarkStart w:id="2024" w:name="_Toc62818240"/>
      <w:bookmarkStart w:id="2025" w:name="_Toc61539068"/>
      <w:bookmarkStart w:id="2026" w:name="_Toc61539419"/>
      <w:bookmarkStart w:id="2027" w:name="_Toc61540122"/>
      <w:bookmarkStart w:id="2028" w:name="_Toc61540479"/>
      <w:bookmarkStart w:id="2029" w:name="_Toc61540830"/>
      <w:bookmarkStart w:id="2030" w:name="_Toc61541181"/>
      <w:bookmarkStart w:id="2031" w:name="_Toc61541531"/>
      <w:bookmarkStart w:id="2032" w:name="_Toc62765858"/>
      <w:bookmarkStart w:id="2033" w:name="_Toc62816723"/>
      <w:bookmarkStart w:id="2034" w:name="_Toc62817482"/>
      <w:bookmarkStart w:id="2035" w:name="_Toc62818241"/>
      <w:bookmarkStart w:id="2036" w:name="_Toc61539069"/>
      <w:bookmarkStart w:id="2037" w:name="_Toc61539420"/>
      <w:bookmarkStart w:id="2038" w:name="_Toc61540123"/>
      <w:bookmarkStart w:id="2039" w:name="_Toc61540480"/>
      <w:bookmarkStart w:id="2040" w:name="_Toc61540831"/>
      <w:bookmarkStart w:id="2041" w:name="_Toc61541182"/>
      <w:bookmarkStart w:id="2042" w:name="_Toc61541532"/>
      <w:bookmarkStart w:id="2043" w:name="_Toc62765859"/>
      <w:bookmarkStart w:id="2044" w:name="_Toc62816724"/>
      <w:bookmarkStart w:id="2045" w:name="_Toc62817483"/>
      <w:bookmarkStart w:id="2046" w:name="_Toc62818242"/>
      <w:bookmarkStart w:id="2047" w:name="_Toc61539070"/>
      <w:bookmarkStart w:id="2048" w:name="_Toc61539421"/>
      <w:bookmarkStart w:id="2049" w:name="_Toc61540124"/>
      <w:bookmarkStart w:id="2050" w:name="_Toc61540481"/>
      <w:bookmarkStart w:id="2051" w:name="_Toc61540832"/>
      <w:bookmarkStart w:id="2052" w:name="_Toc61541183"/>
      <w:bookmarkStart w:id="2053" w:name="_Toc61541533"/>
      <w:bookmarkStart w:id="2054" w:name="_Toc62765860"/>
      <w:bookmarkStart w:id="2055" w:name="_Toc62816725"/>
      <w:bookmarkStart w:id="2056" w:name="_Toc62817484"/>
      <w:bookmarkStart w:id="2057" w:name="_Toc62818243"/>
      <w:bookmarkStart w:id="2058" w:name="_Toc61539071"/>
      <w:bookmarkStart w:id="2059" w:name="_Toc61539422"/>
      <w:bookmarkStart w:id="2060" w:name="_Toc61540125"/>
      <w:bookmarkStart w:id="2061" w:name="_Toc61540482"/>
      <w:bookmarkStart w:id="2062" w:name="_Toc61540833"/>
      <w:bookmarkStart w:id="2063" w:name="_Toc61541184"/>
      <w:bookmarkStart w:id="2064" w:name="_Toc61541534"/>
      <w:bookmarkStart w:id="2065" w:name="_Toc62765861"/>
      <w:bookmarkStart w:id="2066" w:name="_Toc62816726"/>
      <w:bookmarkStart w:id="2067" w:name="_Toc62817485"/>
      <w:bookmarkStart w:id="2068" w:name="_Toc62818244"/>
      <w:bookmarkStart w:id="2069" w:name="_Toc61539072"/>
      <w:bookmarkStart w:id="2070" w:name="_Toc61539423"/>
      <w:bookmarkStart w:id="2071" w:name="_Toc61540126"/>
      <w:bookmarkStart w:id="2072" w:name="_Toc61540483"/>
      <w:bookmarkStart w:id="2073" w:name="_Toc61540834"/>
      <w:bookmarkStart w:id="2074" w:name="_Toc61541185"/>
      <w:bookmarkStart w:id="2075" w:name="_Toc61541535"/>
      <w:bookmarkStart w:id="2076" w:name="_Toc62765862"/>
      <w:bookmarkStart w:id="2077" w:name="_Toc62816727"/>
      <w:bookmarkStart w:id="2078" w:name="_Toc62817486"/>
      <w:bookmarkStart w:id="2079" w:name="_Toc62818245"/>
      <w:bookmarkStart w:id="2080" w:name="_Toc61539073"/>
      <w:bookmarkStart w:id="2081" w:name="_Toc61539424"/>
      <w:bookmarkStart w:id="2082" w:name="_Toc61540127"/>
      <w:bookmarkStart w:id="2083" w:name="_Toc61540484"/>
      <w:bookmarkStart w:id="2084" w:name="_Toc61540835"/>
      <w:bookmarkStart w:id="2085" w:name="_Toc61541186"/>
      <w:bookmarkStart w:id="2086" w:name="_Toc61541536"/>
      <w:bookmarkStart w:id="2087" w:name="_Toc62765863"/>
      <w:bookmarkStart w:id="2088" w:name="_Toc62816728"/>
      <w:bookmarkStart w:id="2089" w:name="_Toc62817487"/>
      <w:bookmarkStart w:id="2090" w:name="_Toc62818246"/>
      <w:bookmarkStart w:id="2091" w:name="_Toc62765864"/>
      <w:bookmarkStart w:id="2092" w:name="_Toc62816729"/>
      <w:bookmarkStart w:id="2093" w:name="_Toc62817488"/>
      <w:bookmarkStart w:id="2094" w:name="_Toc62818247"/>
      <w:bookmarkStart w:id="2095" w:name="_Toc62765865"/>
      <w:bookmarkStart w:id="2096" w:name="_Toc62816730"/>
      <w:bookmarkStart w:id="2097" w:name="_Toc62817489"/>
      <w:bookmarkStart w:id="2098" w:name="_Toc62818248"/>
      <w:bookmarkStart w:id="2099" w:name="_Toc62765866"/>
      <w:bookmarkStart w:id="2100" w:name="_Toc62816731"/>
      <w:bookmarkStart w:id="2101" w:name="_Toc62817490"/>
      <w:bookmarkStart w:id="2102" w:name="_Toc62818249"/>
      <w:bookmarkStart w:id="2103" w:name="_Toc62765867"/>
      <w:bookmarkStart w:id="2104" w:name="_Toc62816732"/>
      <w:bookmarkStart w:id="2105" w:name="_Toc62817491"/>
      <w:bookmarkStart w:id="2106" w:name="_Toc62818250"/>
      <w:bookmarkStart w:id="2107" w:name="_Toc62765868"/>
      <w:bookmarkStart w:id="2108" w:name="_Toc62816733"/>
      <w:bookmarkStart w:id="2109" w:name="_Toc62817492"/>
      <w:bookmarkStart w:id="2110" w:name="_Toc62818251"/>
      <w:bookmarkStart w:id="2111" w:name="_Toc62765869"/>
      <w:bookmarkStart w:id="2112" w:name="_Toc62816734"/>
      <w:bookmarkStart w:id="2113" w:name="_Toc62817493"/>
      <w:bookmarkStart w:id="2114" w:name="_Toc62818252"/>
      <w:bookmarkStart w:id="2115" w:name="_Toc62765870"/>
      <w:bookmarkStart w:id="2116" w:name="_Toc62816735"/>
      <w:bookmarkStart w:id="2117" w:name="_Toc62817494"/>
      <w:bookmarkStart w:id="2118" w:name="_Toc62818253"/>
      <w:bookmarkStart w:id="2119" w:name="_Toc62765871"/>
      <w:bookmarkStart w:id="2120" w:name="_Toc62816736"/>
      <w:bookmarkStart w:id="2121" w:name="_Toc62817495"/>
      <w:bookmarkStart w:id="2122" w:name="_Toc62818254"/>
      <w:bookmarkStart w:id="2123" w:name="_Toc62765872"/>
      <w:bookmarkStart w:id="2124" w:name="_Toc62816737"/>
      <w:bookmarkStart w:id="2125" w:name="_Toc62817496"/>
      <w:bookmarkStart w:id="2126" w:name="_Toc62818255"/>
      <w:bookmarkStart w:id="2127" w:name="_Toc62765873"/>
      <w:bookmarkStart w:id="2128" w:name="_Toc62816738"/>
      <w:bookmarkStart w:id="2129" w:name="_Toc62817497"/>
      <w:bookmarkStart w:id="2130" w:name="_Toc62818256"/>
      <w:bookmarkStart w:id="2131" w:name="_Toc62765874"/>
      <w:bookmarkStart w:id="2132" w:name="_Toc62816739"/>
      <w:bookmarkStart w:id="2133" w:name="_Toc62817498"/>
      <w:bookmarkStart w:id="2134" w:name="_Toc62818257"/>
      <w:bookmarkStart w:id="2135" w:name="_Toc62765875"/>
      <w:bookmarkStart w:id="2136" w:name="_Toc62816740"/>
      <w:bookmarkStart w:id="2137" w:name="_Toc62817499"/>
      <w:bookmarkStart w:id="2138" w:name="_Toc62818258"/>
      <w:bookmarkStart w:id="2139" w:name="_Toc62765876"/>
      <w:bookmarkStart w:id="2140" w:name="_Toc62816741"/>
      <w:bookmarkStart w:id="2141" w:name="_Toc62817500"/>
      <w:bookmarkStart w:id="2142" w:name="_Toc62818259"/>
      <w:bookmarkStart w:id="2143" w:name="_Toc62765877"/>
      <w:bookmarkStart w:id="2144" w:name="_Toc62816742"/>
      <w:bookmarkStart w:id="2145" w:name="_Toc62817501"/>
      <w:bookmarkStart w:id="2146" w:name="_Toc62818260"/>
      <w:bookmarkStart w:id="2147" w:name="_Toc62765878"/>
      <w:bookmarkStart w:id="2148" w:name="_Toc62816743"/>
      <w:bookmarkStart w:id="2149" w:name="_Toc62817502"/>
      <w:bookmarkStart w:id="2150" w:name="_Toc62818261"/>
      <w:bookmarkStart w:id="2151" w:name="_Toc62765879"/>
      <w:bookmarkStart w:id="2152" w:name="_Toc62816744"/>
      <w:bookmarkStart w:id="2153" w:name="_Toc62817503"/>
      <w:bookmarkStart w:id="2154" w:name="_Toc62818262"/>
      <w:bookmarkStart w:id="2155" w:name="_Toc62765880"/>
      <w:bookmarkStart w:id="2156" w:name="_Toc62816745"/>
      <w:bookmarkStart w:id="2157" w:name="_Toc62817504"/>
      <w:bookmarkStart w:id="2158" w:name="_Toc62818263"/>
      <w:bookmarkStart w:id="2159" w:name="_Toc62765881"/>
      <w:bookmarkStart w:id="2160" w:name="_Toc62816746"/>
      <w:bookmarkStart w:id="2161" w:name="_Toc62817505"/>
      <w:bookmarkStart w:id="2162" w:name="_Toc62818264"/>
      <w:bookmarkStart w:id="2163" w:name="_Toc62765882"/>
      <w:bookmarkStart w:id="2164" w:name="_Toc62816747"/>
      <w:bookmarkStart w:id="2165" w:name="_Toc62817506"/>
      <w:bookmarkStart w:id="2166" w:name="_Toc62818265"/>
      <w:bookmarkStart w:id="2167" w:name="_Toc62765883"/>
      <w:bookmarkStart w:id="2168" w:name="_Toc62816748"/>
      <w:bookmarkStart w:id="2169" w:name="_Toc62817507"/>
      <w:bookmarkStart w:id="2170" w:name="_Toc62818266"/>
      <w:bookmarkStart w:id="2171" w:name="_Toc62765884"/>
      <w:bookmarkStart w:id="2172" w:name="_Toc62816749"/>
      <w:bookmarkStart w:id="2173" w:name="_Toc62817508"/>
      <w:bookmarkStart w:id="2174" w:name="_Toc62818267"/>
      <w:bookmarkStart w:id="2175" w:name="_Toc62765885"/>
      <w:bookmarkStart w:id="2176" w:name="_Toc62816750"/>
      <w:bookmarkStart w:id="2177" w:name="_Toc62817509"/>
      <w:bookmarkStart w:id="2178" w:name="_Toc62818268"/>
      <w:bookmarkStart w:id="2179" w:name="_Toc62765886"/>
      <w:bookmarkStart w:id="2180" w:name="_Toc62816751"/>
      <w:bookmarkStart w:id="2181" w:name="_Toc62817510"/>
      <w:bookmarkStart w:id="2182" w:name="_Toc62818269"/>
      <w:bookmarkStart w:id="2183" w:name="_Toc62765887"/>
      <w:bookmarkStart w:id="2184" w:name="_Toc62816752"/>
      <w:bookmarkStart w:id="2185" w:name="_Toc62817511"/>
      <w:bookmarkStart w:id="2186" w:name="_Toc62818270"/>
      <w:bookmarkStart w:id="2187" w:name="_Toc62765888"/>
      <w:bookmarkStart w:id="2188" w:name="_Toc62816753"/>
      <w:bookmarkStart w:id="2189" w:name="_Toc62817512"/>
      <w:bookmarkStart w:id="2190" w:name="_Toc62818271"/>
      <w:bookmarkStart w:id="2191" w:name="_Toc62765889"/>
      <w:bookmarkStart w:id="2192" w:name="_Toc62816754"/>
      <w:bookmarkStart w:id="2193" w:name="_Toc62817513"/>
      <w:bookmarkStart w:id="2194" w:name="_Toc62818272"/>
      <w:bookmarkStart w:id="2195" w:name="_Toc62765890"/>
      <w:bookmarkStart w:id="2196" w:name="_Toc62816755"/>
      <w:bookmarkStart w:id="2197" w:name="_Toc62817514"/>
      <w:bookmarkStart w:id="2198" w:name="_Toc62818273"/>
      <w:bookmarkStart w:id="2199" w:name="_Toc62765891"/>
      <w:bookmarkStart w:id="2200" w:name="_Toc62816756"/>
      <w:bookmarkStart w:id="2201" w:name="_Toc62817515"/>
      <w:bookmarkStart w:id="2202" w:name="_Toc62818274"/>
      <w:bookmarkStart w:id="2203" w:name="_Toc62765892"/>
      <w:bookmarkStart w:id="2204" w:name="_Toc62816757"/>
      <w:bookmarkStart w:id="2205" w:name="_Toc62817516"/>
      <w:bookmarkStart w:id="2206" w:name="_Toc62818275"/>
      <w:bookmarkStart w:id="2207" w:name="_Toc62765893"/>
      <w:bookmarkStart w:id="2208" w:name="_Toc62816758"/>
      <w:bookmarkStart w:id="2209" w:name="_Toc62817517"/>
      <w:bookmarkStart w:id="2210" w:name="_Toc62818276"/>
      <w:bookmarkStart w:id="2211" w:name="_Toc62765894"/>
      <w:bookmarkStart w:id="2212" w:name="_Toc62816759"/>
      <w:bookmarkStart w:id="2213" w:name="_Toc62817518"/>
      <w:bookmarkStart w:id="2214" w:name="_Toc62818277"/>
      <w:bookmarkStart w:id="2215" w:name="_Toc62765895"/>
      <w:bookmarkStart w:id="2216" w:name="_Toc62816760"/>
      <w:bookmarkStart w:id="2217" w:name="_Toc62817519"/>
      <w:bookmarkStart w:id="2218" w:name="_Toc62818278"/>
      <w:bookmarkStart w:id="2219" w:name="_Toc62765896"/>
      <w:bookmarkStart w:id="2220" w:name="_Toc62816761"/>
      <w:bookmarkStart w:id="2221" w:name="_Toc62817520"/>
      <w:bookmarkStart w:id="2222" w:name="_Toc62818279"/>
      <w:bookmarkStart w:id="2223" w:name="_Toc62765897"/>
      <w:bookmarkStart w:id="2224" w:name="_Toc62816762"/>
      <w:bookmarkStart w:id="2225" w:name="_Toc62817521"/>
      <w:bookmarkStart w:id="2226" w:name="_Toc62818280"/>
      <w:bookmarkStart w:id="2227" w:name="_Toc62765898"/>
      <w:bookmarkStart w:id="2228" w:name="_Toc62816763"/>
      <w:bookmarkStart w:id="2229" w:name="_Toc62817522"/>
      <w:bookmarkStart w:id="2230" w:name="_Toc62818281"/>
      <w:bookmarkStart w:id="2231" w:name="_Toc62765899"/>
      <w:bookmarkStart w:id="2232" w:name="_Toc62816764"/>
      <w:bookmarkStart w:id="2233" w:name="_Toc62817523"/>
      <w:bookmarkStart w:id="2234" w:name="_Toc62818282"/>
      <w:bookmarkStart w:id="2235" w:name="_Toc62765900"/>
      <w:bookmarkStart w:id="2236" w:name="_Toc62816765"/>
      <w:bookmarkStart w:id="2237" w:name="_Toc62817524"/>
      <w:bookmarkStart w:id="2238" w:name="_Toc62818283"/>
      <w:bookmarkStart w:id="2239" w:name="_Toc62765901"/>
      <w:bookmarkStart w:id="2240" w:name="_Toc62816766"/>
      <w:bookmarkStart w:id="2241" w:name="_Toc62817525"/>
      <w:bookmarkStart w:id="2242" w:name="_Toc62818284"/>
      <w:bookmarkStart w:id="2243" w:name="_Toc62765902"/>
      <w:bookmarkStart w:id="2244" w:name="_Toc62816767"/>
      <w:bookmarkStart w:id="2245" w:name="_Toc62817526"/>
      <w:bookmarkStart w:id="2246" w:name="_Toc62818285"/>
      <w:bookmarkStart w:id="2247" w:name="_Toc62765903"/>
      <w:bookmarkStart w:id="2248" w:name="_Toc62816768"/>
      <w:bookmarkStart w:id="2249" w:name="_Toc62817527"/>
      <w:bookmarkStart w:id="2250" w:name="_Toc62818286"/>
      <w:bookmarkStart w:id="2251" w:name="_Toc62765904"/>
      <w:bookmarkStart w:id="2252" w:name="_Toc62816769"/>
      <w:bookmarkStart w:id="2253" w:name="_Toc62817528"/>
      <w:bookmarkStart w:id="2254" w:name="_Toc62818287"/>
      <w:bookmarkStart w:id="2255" w:name="_Toc62765905"/>
      <w:bookmarkStart w:id="2256" w:name="_Toc62816770"/>
      <w:bookmarkStart w:id="2257" w:name="_Toc62817529"/>
      <w:bookmarkStart w:id="2258" w:name="_Toc62818288"/>
      <w:bookmarkStart w:id="2259" w:name="_Toc62765906"/>
      <w:bookmarkStart w:id="2260" w:name="_Toc62816771"/>
      <w:bookmarkStart w:id="2261" w:name="_Toc62817530"/>
      <w:bookmarkStart w:id="2262" w:name="_Toc62818289"/>
      <w:bookmarkStart w:id="2263" w:name="_Toc62765907"/>
      <w:bookmarkStart w:id="2264" w:name="_Toc62816772"/>
      <w:bookmarkStart w:id="2265" w:name="_Toc62817531"/>
      <w:bookmarkStart w:id="2266" w:name="_Toc62818290"/>
      <w:bookmarkStart w:id="2267" w:name="_Toc62765908"/>
      <w:bookmarkStart w:id="2268" w:name="_Toc62816773"/>
      <w:bookmarkStart w:id="2269" w:name="_Toc62817532"/>
      <w:bookmarkStart w:id="2270" w:name="_Toc62818291"/>
      <w:bookmarkStart w:id="2271" w:name="_Toc62765909"/>
      <w:bookmarkStart w:id="2272" w:name="_Toc62816774"/>
      <w:bookmarkStart w:id="2273" w:name="_Toc62817533"/>
      <w:bookmarkStart w:id="2274" w:name="_Toc62818292"/>
      <w:bookmarkStart w:id="2275" w:name="_Toc62765911"/>
      <w:bookmarkStart w:id="2276" w:name="_Toc62816776"/>
      <w:bookmarkStart w:id="2277" w:name="_Toc62817535"/>
      <w:bookmarkStart w:id="2278" w:name="_Toc62818294"/>
      <w:bookmarkStart w:id="2279" w:name="_Toc62765912"/>
      <w:bookmarkStart w:id="2280" w:name="_Toc62816777"/>
      <w:bookmarkStart w:id="2281" w:name="_Toc62817536"/>
      <w:bookmarkStart w:id="2282" w:name="_Toc62818295"/>
      <w:bookmarkStart w:id="2283" w:name="_Toc62765913"/>
      <w:bookmarkStart w:id="2284" w:name="_Toc62816778"/>
      <w:bookmarkStart w:id="2285" w:name="_Toc62817537"/>
      <w:bookmarkStart w:id="2286" w:name="_Toc62818296"/>
      <w:bookmarkStart w:id="2287" w:name="_Toc62765915"/>
      <w:bookmarkStart w:id="2288" w:name="_Toc62816780"/>
      <w:bookmarkStart w:id="2289" w:name="_Toc62817539"/>
      <w:bookmarkStart w:id="2290" w:name="_Toc62818298"/>
      <w:bookmarkStart w:id="2291" w:name="_Toc62765916"/>
      <w:bookmarkStart w:id="2292" w:name="_Toc62816781"/>
      <w:bookmarkStart w:id="2293" w:name="_Toc62817540"/>
      <w:bookmarkStart w:id="2294" w:name="_Toc62818299"/>
      <w:bookmarkStart w:id="2295" w:name="_Toc62765917"/>
      <w:bookmarkStart w:id="2296" w:name="_Toc62816782"/>
      <w:bookmarkStart w:id="2297" w:name="_Toc62817541"/>
      <w:bookmarkStart w:id="2298" w:name="_Toc62818300"/>
      <w:bookmarkStart w:id="2299" w:name="_Toc62765918"/>
      <w:bookmarkStart w:id="2300" w:name="_Toc62816783"/>
      <w:bookmarkStart w:id="2301" w:name="_Toc62817542"/>
      <w:bookmarkStart w:id="2302" w:name="_Toc62818301"/>
      <w:bookmarkStart w:id="2303" w:name="_Toc62765919"/>
      <w:bookmarkStart w:id="2304" w:name="_Toc62816784"/>
      <w:bookmarkStart w:id="2305" w:name="_Toc62817543"/>
      <w:bookmarkStart w:id="2306" w:name="_Toc62818302"/>
      <w:bookmarkStart w:id="2307" w:name="_Toc62765920"/>
      <w:bookmarkStart w:id="2308" w:name="_Toc62816785"/>
      <w:bookmarkStart w:id="2309" w:name="_Toc62817544"/>
      <w:bookmarkStart w:id="2310" w:name="_Toc62818303"/>
      <w:bookmarkStart w:id="2311" w:name="_Toc62765921"/>
      <w:bookmarkStart w:id="2312" w:name="_Toc62816786"/>
      <w:bookmarkStart w:id="2313" w:name="_Toc62817545"/>
      <w:bookmarkStart w:id="2314" w:name="_Toc62818304"/>
      <w:bookmarkStart w:id="2315" w:name="_Toc62765922"/>
      <w:bookmarkStart w:id="2316" w:name="_Toc62816787"/>
      <w:bookmarkStart w:id="2317" w:name="_Toc62817546"/>
      <w:bookmarkStart w:id="2318" w:name="_Toc62818305"/>
      <w:bookmarkStart w:id="2319" w:name="_Toc62765924"/>
      <w:bookmarkStart w:id="2320" w:name="_Toc62816789"/>
      <w:bookmarkStart w:id="2321" w:name="_Toc62817548"/>
      <w:bookmarkStart w:id="2322" w:name="_Toc62818307"/>
      <w:bookmarkStart w:id="2323" w:name="_Toc62765925"/>
      <w:bookmarkStart w:id="2324" w:name="_Toc62816790"/>
      <w:bookmarkStart w:id="2325" w:name="_Toc62817549"/>
      <w:bookmarkStart w:id="2326" w:name="_Toc62818308"/>
      <w:bookmarkStart w:id="2327" w:name="_Toc62765926"/>
      <w:bookmarkStart w:id="2328" w:name="_Toc62816791"/>
      <w:bookmarkStart w:id="2329" w:name="_Toc62817550"/>
      <w:bookmarkStart w:id="2330" w:name="_Toc62818309"/>
      <w:bookmarkStart w:id="2331" w:name="_Toc62765927"/>
      <w:bookmarkStart w:id="2332" w:name="_Toc62816792"/>
      <w:bookmarkStart w:id="2333" w:name="_Toc62817551"/>
      <w:bookmarkStart w:id="2334" w:name="_Toc62818310"/>
      <w:bookmarkStart w:id="2335" w:name="_Toc62765928"/>
      <w:bookmarkStart w:id="2336" w:name="_Toc62816793"/>
      <w:bookmarkStart w:id="2337" w:name="_Toc62817552"/>
      <w:bookmarkStart w:id="2338" w:name="_Toc62818311"/>
      <w:bookmarkStart w:id="2339" w:name="_Toc62765929"/>
      <w:bookmarkStart w:id="2340" w:name="_Toc62816794"/>
      <w:bookmarkStart w:id="2341" w:name="_Toc62817553"/>
      <w:bookmarkStart w:id="2342" w:name="_Toc62818312"/>
      <w:bookmarkStart w:id="2343" w:name="_Toc62765930"/>
      <w:bookmarkStart w:id="2344" w:name="_Toc62816795"/>
      <w:bookmarkStart w:id="2345" w:name="_Toc62817554"/>
      <w:bookmarkStart w:id="2346" w:name="_Toc62818313"/>
      <w:bookmarkStart w:id="2347" w:name="_Toc62765931"/>
      <w:bookmarkStart w:id="2348" w:name="_Toc62816796"/>
      <w:bookmarkStart w:id="2349" w:name="_Toc62817555"/>
      <w:bookmarkStart w:id="2350" w:name="_Toc62818314"/>
      <w:bookmarkStart w:id="2351" w:name="_Toc62765933"/>
      <w:bookmarkStart w:id="2352" w:name="_Toc62816798"/>
      <w:bookmarkStart w:id="2353" w:name="_Toc62817557"/>
      <w:bookmarkStart w:id="2354" w:name="_Toc62818316"/>
      <w:bookmarkStart w:id="2355" w:name="_Toc66820044"/>
      <w:bookmarkStart w:id="2356" w:name="_Toc67061447"/>
      <w:bookmarkStart w:id="2357" w:name="_Toc66820045"/>
      <w:bookmarkStart w:id="2358" w:name="_Toc67061448"/>
      <w:bookmarkStart w:id="2359" w:name="_Toc66820046"/>
      <w:bookmarkStart w:id="2360" w:name="_Toc67061449"/>
      <w:bookmarkStart w:id="2361" w:name="_Toc66820047"/>
      <w:bookmarkStart w:id="2362" w:name="_Toc67061450"/>
      <w:bookmarkStart w:id="2363" w:name="_Toc66820048"/>
      <w:bookmarkStart w:id="2364" w:name="_Toc67061451"/>
      <w:bookmarkStart w:id="2365" w:name="_Toc66820049"/>
      <w:bookmarkStart w:id="2366" w:name="_Toc67061452"/>
      <w:bookmarkStart w:id="2367" w:name="_Toc66820056"/>
      <w:bookmarkStart w:id="2368" w:name="_Toc67061459"/>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p>
    <w:sectPr w:rsidR="00D14B6E" w:rsidRPr="000332ED"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Dunn, Karen" w:date="2021-09-26T20:12:00Z" w:initials="KD">
    <w:p w14:paraId="5AC9F861" w14:textId="5ADA4A25" w:rsidR="00B52869" w:rsidRDefault="00B52869">
      <w:pPr>
        <w:pStyle w:val="CommentText"/>
      </w:pPr>
      <w:r>
        <w:rPr>
          <w:rStyle w:val="CommentReference"/>
        </w:rPr>
        <w:annotationRef/>
      </w:r>
      <w:r>
        <w:t xml:space="preserve">Needs to be re-evaluated for relevance; may not be appropria </w:t>
      </w:r>
    </w:p>
  </w:comment>
  <w:comment w:id="34" w:author="Dunn, Karen" w:date="2021-09-24T13:37:00Z" w:initials="KD">
    <w:p w14:paraId="2BF71F11" w14:textId="215268E7" w:rsidR="00B52869" w:rsidRDefault="00B52869">
      <w:pPr>
        <w:pStyle w:val="CommentText"/>
      </w:pPr>
      <w:r>
        <w:rPr>
          <w:rStyle w:val="CommentReference"/>
        </w:rPr>
        <w:annotationRef/>
      </w:r>
      <w:r>
        <w:t>Scan to see if there’s anything mentioned about RDF in here, we may be able to remove this sentence.</w:t>
      </w:r>
    </w:p>
  </w:comment>
  <w:comment w:id="49" w:author="Dunn, Karen" w:date="2021-09-17T08:00:00Z" w:initials="KD">
    <w:p w14:paraId="72D48509" w14:textId="683E2054" w:rsidR="00B52869" w:rsidRDefault="00B52869">
      <w:pPr>
        <w:pStyle w:val="CommentText"/>
      </w:pPr>
      <w:r>
        <w:rPr>
          <w:rStyle w:val="CommentReference"/>
        </w:rPr>
        <w:annotationRef/>
      </w:r>
      <w:r>
        <w:t>Has it been agreed that overarching referencing documents such as IMO A.847, etc, will be included in the G1111 overall cover document reference section?</w:t>
      </w:r>
    </w:p>
  </w:comment>
  <w:comment w:id="52" w:author="Dunn, Karen" w:date="2021-09-17T08:04:00Z" w:initials="KD">
    <w:p w14:paraId="2796BA18" w14:textId="63DA0AB8" w:rsidR="00B52869" w:rsidRDefault="00B52869">
      <w:pPr>
        <w:pStyle w:val="CommentText"/>
      </w:pPr>
      <w:r>
        <w:rPr>
          <w:rStyle w:val="CommentReference"/>
        </w:rPr>
        <w:annotationRef/>
      </w:r>
      <w:r>
        <w:t>Is this the consensus for the series? That the acronyms will be in Olli’s document only?</w:t>
      </w:r>
    </w:p>
  </w:comment>
  <w:comment w:id="74" w:author="Dunn, Karen" w:date="2021-09-26T20:26:00Z" w:initials="KD">
    <w:p w14:paraId="66737DA0" w14:textId="5FC4C67A" w:rsidR="00B52869" w:rsidRDefault="00B52869">
      <w:pPr>
        <w:pStyle w:val="CommentText"/>
      </w:pPr>
      <w:r>
        <w:rPr>
          <w:rStyle w:val="CommentReference"/>
        </w:rPr>
        <w:annotationRef/>
      </w:r>
      <w:r>
        <w:t>Not the greatest wording and seems to focus more on geography; glosses over items like traffic density and type of vessels, etc…..needs work.</w:t>
      </w:r>
    </w:p>
  </w:comment>
  <w:comment w:id="80" w:author="Dunn, Karen" w:date="2021-09-26T20:29:00Z" w:initials="KD">
    <w:p w14:paraId="69E3E1F0" w14:textId="06EA8B5C" w:rsidR="00B52869" w:rsidRDefault="00B52869">
      <w:pPr>
        <w:pStyle w:val="CommentText"/>
      </w:pPr>
      <w:r>
        <w:rPr>
          <w:rStyle w:val="CommentReference"/>
        </w:rPr>
        <w:annotationRef/>
      </w:r>
      <w:r>
        <w:t>Needs rewording, considering that VTS levels are being removed from A.847</w:t>
      </w:r>
    </w:p>
  </w:comment>
  <w:comment w:id="78" w:author="Dunn, Karen" w:date="2021-09-26T20:28:00Z" w:initials="KD">
    <w:p w14:paraId="49611132" w14:textId="47CD3BB6" w:rsidR="00B52869" w:rsidRDefault="00B52869">
      <w:pPr>
        <w:pStyle w:val="CommentText"/>
      </w:pPr>
      <w:r>
        <w:rPr>
          <w:rStyle w:val="CommentReference"/>
        </w:rPr>
        <w:annotationRef/>
      </w:r>
      <w:r>
        <w:t>Whole paragraph/bullets need to be broken up into its appropriate areas in the headers below this.</w:t>
      </w:r>
    </w:p>
  </w:comment>
  <w:comment w:id="92" w:author="Dunn, Karen" w:date="2021-09-26T14:30:00Z" w:initials="KD">
    <w:p w14:paraId="3D528867" w14:textId="28A38201" w:rsidR="00B52869" w:rsidRDefault="00B52869">
      <w:pPr>
        <w:pStyle w:val="CommentText"/>
      </w:pPr>
      <w:r>
        <w:rPr>
          <w:rStyle w:val="CommentReference"/>
        </w:rPr>
        <w:annotationRef/>
      </w:r>
      <w:r>
        <w:t>Don’t have the right editing tool to import the picture itself…..</w:t>
      </w:r>
    </w:p>
  </w:comment>
  <w:comment w:id="91" w:author="Dunn, Karen" w:date="2021-09-26T14:33:00Z" w:initials="KD">
    <w:p w14:paraId="00C80306" w14:textId="3951AE04" w:rsidR="00B52869" w:rsidRDefault="00B52869">
      <w:pPr>
        <w:pStyle w:val="CommentText"/>
      </w:pPr>
      <w:r>
        <w:rPr>
          <w:rStyle w:val="CommentReference"/>
        </w:rPr>
        <w:annotationRef/>
      </w:r>
      <w:r>
        <w:t>Is it really necessary to explain to the target audience (VTS authorities – presumably operational) what should be involved with performance calculations, or is it sufficient to remove these bullet points and replace it with a statement along the lines of “When requesting performance calculations, VTS authorities should ensure that the scope of the calculations will be sufficient to ensure adequate information is available for decision making purposes.”  ?</w:t>
      </w:r>
    </w:p>
  </w:comment>
  <w:comment w:id="94" w:author="Dunn, Karen" w:date="2021-09-26T12:05:00Z" w:initials="KD">
    <w:p w14:paraId="56869A5D" w14:textId="45927A13" w:rsidR="00B52869" w:rsidRDefault="00B52869">
      <w:pPr>
        <w:pStyle w:val="CommentText"/>
      </w:pPr>
      <w:r>
        <w:rPr>
          <w:rStyle w:val="CommentReference"/>
        </w:rPr>
        <w:annotationRef/>
      </w:r>
      <w:r>
        <w:t xml:space="preserve">If there’s time, do some research on whether anyone’s documented specifics about RDF that can/should be considered for areas that match inland waterways, ports, coastal, etc (and referenced) </w:t>
      </w:r>
    </w:p>
  </w:comment>
  <w:comment w:id="105" w:author="Dunn, Karen" w:date="2021-09-26T20:36:00Z" w:initials="KD">
    <w:p w14:paraId="0FFB5763" w14:textId="23CD8BDB" w:rsidR="00B52869" w:rsidRDefault="00B52869">
      <w:pPr>
        <w:pStyle w:val="CommentText"/>
      </w:pPr>
      <w:r>
        <w:rPr>
          <w:rStyle w:val="CommentReference"/>
        </w:rPr>
        <w:annotationRef/>
      </w:r>
      <w:r>
        <w:t>No definition on this. Wouldn’t everyone’s ideal be precision bearing accuracy within 1m?</w:t>
      </w:r>
    </w:p>
  </w:comment>
  <w:comment w:id="108" w:author="Dunn, Karen" w:date="2021-09-26T15:15:00Z" w:initials="KD">
    <w:p w14:paraId="0284B1D3" w14:textId="7567D3A0" w:rsidR="00B52869" w:rsidRDefault="00B52869">
      <w:pPr>
        <w:pStyle w:val="CommentText"/>
      </w:pPr>
      <w:r>
        <w:rPr>
          <w:rStyle w:val="CommentReference"/>
        </w:rPr>
        <w:annotationRef/>
      </w:r>
      <w:r>
        <w:t>Verify this</w:t>
      </w:r>
    </w:p>
  </w:comment>
  <w:comment w:id="120" w:author="Dunn, Karen" w:date="2021-09-26T15:18:00Z" w:initials="KD">
    <w:p w14:paraId="05FCA639" w14:textId="375FA987" w:rsidR="00B52869" w:rsidRDefault="00B52869">
      <w:pPr>
        <w:pStyle w:val="CommentText"/>
      </w:pPr>
      <w:r>
        <w:rPr>
          <w:rStyle w:val="CommentReference"/>
        </w:rPr>
        <w:annotationRef/>
      </w:r>
      <w:r>
        <w:t>Is this still true? If yes, is it really necessary to include it?</w:t>
      </w:r>
    </w:p>
  </w:comment>
  <w:comment w:id="121" w:author="Dunn, Karen" w:date="2021-09-26T15:19:00Z" w:initials="KD">
    <w:p w14:paraId="7E0D0E12" w14:textId="6948B2C4" w:rsidR="00B52869" w:rsidRDefault="00B52869">
      <w:pPr>
        <w:pStyle w:val="CommentText"/>
      </w:pPr>
      <w:r>
        <w:rPr>
          <w:rStyle w:val="CommentReference"/>
        </w:rPr>
        <w:annotationRef/>
      </w:r>
      <w:r>
        <w:t>This seems out of place…..review</w:t>
      </w:r>
    </w:p>
  </w:comment>
  <w:comment w:id="124" w:author="Dunn, Karen" w:date="2021-09-26T15:24:00Z" w:initials="KD">
    <w:p w14:paraId="63AE6263" w14:textId="60E105C3" w:rsidR="00B52869" w:rsidRDefault="00B52869">
      <w:pPr>
        <w:pStyle w:val="CommentText"/>
      </w:pPr>
      <w:r>
        <w:rPr>
          <w:rStyle w:val="CommentReference"/>
        </w:rPr>
        <w:annotationRef/>
      </w:r>
      <w:r>
        <w:t>What does this mean?</w:t>
      </w:r>
    </w:p>
  </w:comment>
  <w:comment w:id="127" w:author="Dunn, Karen" w:date="2021-09-26T16:54:00Z" w:initials="KD">
    <w:p w14:paraId="24DDBF64" w14:textId="54D1FEA3" w:rsidR="00B52869" w:rsidRDefault="00B52869">
      <w:pPr>
        <w:pStyle w:val="CommentText"/>
      </w:pPr>
      <w:r>
        <w:rPr>
          <w:rStyle w:val="CommentReference"/>
        </w:rPr>
        <w:annotationRef/>
      </w:r>
      <w:r>
        <w:t>Establishing, Planning and Implementing VTS ed Dec 2020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C9F861" w15:done="0"/>
  <w15:commentEx w15:paraId="2BF71F11" w15:done="0"/>
  <w15:commentEx w15:paraId="72D48509" w15:done="0"/>
  <w15:commentEx w15:paraId="2796BA18" w15:done="0"/>
  <w15:commentEx w15:paraId="66737DA0" w15:done="0"/>
  <w15:commentEx w15:paraId="69E3E1F0" w15:done="0"/>
  <w15:commentEx w15:paraId="49611132" w15:done="0"/>
  <w15:commentEx w15:paraId="3D528867" w15:done="0"/>
  <w15:commentEx w15:paraId="00C80306" w15:done="0"/>
  <w15:commentEx w15:paraId="56869A5D" w15:done="0"/>
  <w15:commentEx w15:paraId="0FFB5763" w15:done="0"/>
  <w15:commentEx w15:paraId="0284B1D3" w15:done="0"/>
  <w15:commentEx w15:paraId="05FCA639" w15:done="0"/>
  <w15:commentEx w15:paraId="7E0D0E12" w15:done="0"/>
  <w15:commentEx w15:paraId="63AE6263" w15:done="0"/>
  <w15:commentEx w15:paraId="24DDBF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5143E" w16cex:dateUtc="2021-09-26T19:12:00Z"/>
  <w16cex:commentExtensible w16cex:durableId="2595143F" w16cex:dateUtc="2021-09-24T12:37:00Z"/>
  <w16cex:commentExtensible w16cex:durableId="25951440" w16cex:dateUtc="2021-09-17T07:00:00Z"/>
  <w16cex:commentExtensible w16cex:durableId="25951441" w16cex:dateUtc="2021-09-17T07:04:00Z"/>
  <w16cex:commentExtensible w16cex:durableId="25951442" w16cex:dateUtc="2021-09-26T19:26:00Z"/>
  <w16cex:commentExtensible w16cex:durableId="25951443" w16cex:dateUtc="2021-09-26T19:29:00Z"/>
  <w16cex:commentExtensible w16cex:durableId="25951444" w16cex:dateUtc="2021-09-26T19:28:00Z"/>
  <w16cex:commentExtensible w16cex:durableId="25951445" w16cex:dateUtc="2021-09-26T13:30:00Z"/>
  <w16cex:commentExtensible w16cex:durableId="25951446" w16cex:dateUtc="2021-09-26T13:33:00Z"/>
  <w16cex:commentExtensible w16cex:durableId="25951447" w16cex:dateUtc="2021-09-26T11:05:00Z"/>
  <w16cex:commentExtensible w16cex:durableId="25951448" w16cex:dateUtc="2021-09-26T19:36:00Z"/>
  <w16cex:commentExtensible w16cex:durableId="25951449" w16cex:dateUtc="2021-09-26T14:15:00Z"/>
  <w16cex:commentExtensible w16cex:durableId="2595144A" w16cex:dateUtc="2021-09-26T14:18:00Z"/>
  <w16cex:commentExtensible w16cex:durableId="2595144B" w16cex:dateUtc="2021-09-26T14:19:00Z"/>
  <w16cex:commentExtensible w16cex:durableId="2595144C" w16cex:dateUtc="2021-09-26T14:24:00Z"/>
  <w16cex:commentExtensible w16cex:durableId="2595144D" w16cex:dateUtc="2021-09-26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C9F861" w16cid:durableId="2595143E"/>
  <w16cid:commentId w16cid:paraId="2BF71F11" w16cid:durableId="2595143F"/>
  <w16cid:commentId w16cid:paraId="72D48509" w16cid:durableId="25951440"/>
  <w16cid:commentId w16cid:paraId="2796BA18" w16cid:durableId="25951441"/>
  <w16cid:commentId w16cid:paraId="66737DA0" w16cid:durableId="25951442"/>
  <w16cid:commentId w16cid:paraId="69E3E1F0" w16cid:durableId="25951443"/>
  <w16cid:commentId w16cid:paraId="49611132" w16cid:durableId="25951444"/>
  <w16cid:commentId w16cid:paraId="3D528867" w16cid:durableId="25951445"/>
  <w16cid:commentId w16cid:paraId="00C80306" w16cid:durableId="25951446"/>
  <w16cid:commentId w16cid:paraId="56869A5D" w16cid:durableId="25951447"/>
  <w16cid:commentId w16cid:paraId="0FFB5763" w16cid:durableId="25951448"/>
  <w16cid:commentId w16cid:paraId="0284B1D3" w16cid:durableId="25951449"/>
  <w16cid:commentId w16cid:paraId="05FCA639" w16cid:durableId="2595144A"/>
  <w16cid:commentId w16cid:paraId="7E0D0E12" w16cid:durableId="2595144B"/>
  <w16cid:commentId w16cid:paraId="63AE6263" w16cid:durableId="2595144C"/>
  <w16cid:commentId w16cid:paraId="24DDBF64" w16cid:durableId="259514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826B4" w14:textId="77777777" w:rsidR="00BE517A" w:rsidRDefault="00BE517A" w:rsidP="003274DB">
      <w:r>
        <w:separator/>
      </w:r>
    </w:p>
    <w:p w14:paraId="6D21880D" w14:textId="77777777" w:rsidR="00BE517A" w:rsidRDefault="00BE517A"/>
  </w:endnote>
  <w:endnote w:type="continuationSeparator" w:id="0">
    <w:p w14:paraId="0EDEB817" w14:textId="77777777" w:rsidR="00BE517A" w:rsidRDefault="00BE517A" w:rsidP="003274DB">
      <w:r>
        <w:continuationSeparator/>
      </w:r>
    </w:p>
    <w:p w14:paraId="1148F55E" w14:textId="77777777" w:rsidR="00BE517A" w:rsidRDefault="00BE5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B52869" w:rsidRDefault="00B5286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B52869" w:rsidRDefault="00B5286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B52869" w:rsidRDefault="00B5286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B52869" w:rsidRDefault="00B5286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B52869" w:rsidRDefault="00B5286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AAC0554" w:rsidR="00B52869" w:rsidRDefault="00B52869" w:rsidP="008747E0">
    <w:pPr>
      <w:pStyle w:val="Footer"/>
    </w:pPr>
    <w:r>
      <w:rPr>
        <w:noProof/>
        <w:lang w:val="en-US"/>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B52869" w:rsidRPr="00ED2A8D" w:rsidRDefault="00B52869" w:rsidP="008747E0">
    <w:pPr>
      <w:pStyle w:val="Footer"/>
    </w:pPr>
  </w:p>
  <w:p w14:paraId="05175766" w14:textId="4098D326" w:rsidR="00B52869" w:rsidRPr="00ED2A8D" w:rsidRDefault="00B52869" w:rsidP="002735DD">
    <w:pPr>
      <w:pStyle w:val="Footer"/>
      <w:tabs>
        <w:tab w:val="left" w:pos="1781"/>
      </w:tabs>
    </w:pPr>
    <w:r>
      <w:tab/>
    </w:r>
  </w:p>
  <w:p w14:paraId="6B80A5D7" w14:textId="77777777" w:rsidR="00B52869" w:rsidRPr="00ED2A8D" w:rsidRDefault="00B52869" w:rsidP="008747E0">
    <w:pPr>
      <w:pStyle w:val="Footer"/>
    </w:pPr>
  </w:p>
  <w:p w14:paraId="41671561" w14:textId="6F50965C" w:rsidR="00B52869" w:rsidRPr="00ED2A8D" w:rsidRDefault="00B52869"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B52869" w:rsidRDefault="00B52869" w:rsidP="00525922">
    <w:r>
      <w:rPr>
        <w:noProof/>
        <w:lang w:val="en-US"/>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B52869" w:rsidRPr="00C907DF" w:rsidRDefault="00B52869"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B52869" w:rsidRPr="00525922" w:rsidRDefault="00B52869"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B52869" w:rsidRPr="00C716E5" w:rsidRDefault="00B52869" w:rsidP="00C716E5">
    <w:pPr>
      <w:pStyle w:val="Footer"/>
      <w:rPr>
        <w:sz w:val="15"/>
        <w:szCs w:val="15"/>
      </w:rPr>
    </w:pPr>
  </w:p>
  <w:p w14:paraId="6FC904F9" w14:textId="77777777" w:rsidR="00B52869" w:rsidRDefault="00B52869" w:rsidP="00C716E5">
    <w:pPr>
      <w:pStyle w:val="NoSpacing"/>
    </w:pPr>
  </w:p>
  <w:p w14:paraId="0DD0B946" w14:textId="7CD7A709" w:rsidR="00B52869" w:rsidRPr="00C907DF" w:rsidRDefault="00BE517A" w:rsidP="00827301">
    <w:pPr>
      <w:pStyle w:val="Footerportrait"/>
      <w:rPr>
        <w:rStyle w:val="PageNumber"/>
        <w:szCs w:val="15"/>
      </w:rPr>
    </w:pPr>
    <w:r>
      <w:fldChar w:fldCharType="begin"/>
    </w:r>
    <w:r>
      <w:instrText xml:space="preserve"> STYLEREF  "Document type"  \* MERGEFORMAT </w:instrText>
    </w:r>
    <w:r>
      <w:fldChar w:fldCharType="separate"/>
    </w:r>
    <w:r w:rsidR="007273FB">
      <w:t>IALA Guideline</w:t>
    </w:r>
    <w:r>
      <w:fldChar w:fldCharType="end"/>
    </w:r>
    <w:r w:rsidR="00B52869" w:rsidRPr="00C907DF">
      <w:t xml:space="preserve"> </w:t>
    </w:r>
    <w:r>
      <w:fldChar w:fldCharType="begin"/>
    </w:r>
    <w:r>
      <w:instrText xml:space="preserve"> STYLEREF "Document number" \* MERGEFORMAT </w:instrText>
    </w:r>
    <w:r>
      <w:fldChar w:fldCharType="separate"/>
    </w:r>
    <w:r w:rsidR="007273FB" w:rsidRPr="007273FB">
      <w:rPr>
        <w:bCs/>
      </w:rPr>
      <w:t>DraFT</w:t>
    </w:r>
    <w:r w:rsidR="007273FB">
      <w:t xml:space="preserve"> G1111-7</w:t>
    </w:r>
    <w:r>
      <w:fldChar w:fldCharType="end"/>
    </w:r>
    <w:r w:rsidR="00B52869" w:rsidRPr="00C907DF">
      <w:t xml:space="preserve"> </w:t>
    </w:r>
    <w:r w:rsidR="00B52869">
      <w:fldChar w:fldCharType="begin"/>
    </w:r>
    <w:r w:rsidR="00B52869">
      <w:instrText xml:space="preserve"> STYLEREF "Document name" \* MERGEFORMAT </w:instrText>
    </w:r>
    <w:r w:rsidR="00B52869">
      <w:fldChar w:fldCharType="separate"/>
    </w:r>
    <w:r w:rsidR="007273FB">
      <w:rPr>
        <w:b w:val="0"/>
        <w:bCs/>
      </w:rPr>
      <w:t>Error! No text of specified style in document.</w:t>
    </w:r>
    <w:r w:rsidR="00B52869">
      <w:rPr>
        <w:bCs/>
      </w:rPr>
      <w:fldChar w:fldCharType="end"/>
    </w:r>
  </w:p>
  <w:p w14:paraId="1B606CCD" w14:textId="32D0CF73" w:rsidR="00B52869" w:rsidRPr="00C907DF" w:rsidRDefault="00BE517A" w:rsidP="00827301">
    <w:pPr>
      <w:pStyle w:val="Footerportrait"/>
    </w:pPr>
    <w:r>
      <w:fldChar w:fldCharType="begin"/>
    </w:r>
    <w:r>
      <w:instrText xml:space="preserve"> STYLEREF "Edition number" \* MERGEFORMAT </w:instrText>
    </w:r>
    <w:r>
      <w:fldChar w:fldCharType="separate"/>
    </w:r>
    <w:r w:rsidR="007273FB">
      <w:t>Edition 1.0</w:t>
    </w:r>
    <w:r>
      <w:fldChar w:fldCharType="end"/>
    </w:r>
    <w:r w:rsidR="00B52869">
      <w:t xml:space="preserve"> </w:t>
    </w:r>
    <w:r>
      <w:fldChar w:fldCharType="begin"/>
    </w:r>
    <w:r>
      <w:instrText xml:space="preserve"> STYLEREF  MRN  \* MERGEFORMAT </w:instrText>
    </w:r>
    <w:r>
      <w:fldChar w:fldCharType="separate"/>
    </w:r>
    <w:r w:rsidR="007273FB">
      <w:t>urn:mrn:iala:pub:g1111-#(2’nd draft)</w:t>
    </w:r>
    <w:r>
      <w:fldChar w:fldCharType="end"/>
    </w:r>
    <w:r w:rsidR="00B52869" w:rsidRPr="00C907DF">
      <w:tab/>
    </w:r>
    <w:r w:rsidR="00B52869">
      <w:t xml:space="preserve">P </w:t>
    </w:r>
    <w:r w:rsidR="00B52869" w:rsidRPr="00C907DF">
      <w:rPr>
        <w:rStyle w:val="PageNumber"/>
        <w:szCs w:val="15"/>
      </w:rPr>
      <w:fldChar w:fldCharType="begin"/>
    </w:r>
    <w:r w:rsidR="00B52869" w:rsidRPr="00C907DF">
      <w:rPr>
        <w:rStyle w:val="PageNumber"/>
        <w:szCs w:val="15"/>
      </w:rPr>
      <w:instrText xml:space="preserve">PAGE  </w:instrText>
    </w:r>
    <w:r w:rsidR="00B52869" w:rsidRPr="00C907DF">
      <w:rPr>
        <w:rStyle w:val="PageNumber"/>
        <w:szCs w:val="15"/>
      </w:rPr>
      <w:fldChar w:fldCharType="separate"/>
    </w:r>
    <w:r w:rsidR="007715D6">
      <w:rPr>
        <w:rStyle w:val="PageNumber"/>
        <w:szCs w:val="15"/>
      </w:rPr>
      <w:t>2</w:t>
    </w:r>
    <w:r w:rsidR="00B5286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B52869" w:rsidRDefault="00B52869" w:rsidP="00C716E5">
    <w:pPr>
      <w:pStyle w:val="Footer"/>
    </w:pPr>
  </w:p>
  <w:p w14:paraId="4D7BEBDA" w14:textId="77777777" w:rsidR="00B52869" w:rsidRDefault="00B52869" w:rsidP="00C716E5">
    <w:pPr>
      <w:pStyle w:val="NoSpacing"/>
    </w:pPr>
  </w:p>
  <w:p w14:paraId="2613E04A" w14:textId="453A9B23" w:rsidR="00B52869" w:rsidRPr="00C907DF" w:rsidRDefault="00BE517A" w:rsidP="00827301">
    <w:pPr>
      <w:pStyle w:val="Footerportrait"/>
      <w:rPr>
        <w:rStyle w:val="PageNumber"/>
        <w:szCs w:val="15"/>
      </w:rPr>
    </w:pPr>
    <w:r>
      <w:fldChar w:fldCharType="begin"/>
    </w:r>
    <w:r>
      <w:instrText xml:space="preserve"> STYLEREF "Document type" \* MERGEFORMAT </w:instrText>
    </w:r>
    <w:r>
      <w:fldChar w:fldCharType="separate"/>
    </w:r>
    <w:r w:rsidR="007273FB">
      <w:t>IALA Guideline</w:t>
    </w:r>
    <w:r>
      <w:fldChar w:fldCharType="end"/>
    </w:r>
    <w:r w:rsidR="00B52869" w:rsidRPr="00C907DF">
      <w:t xml:space="preserve"> </w:t>
    </w:r>
    <w:r>
      <w:fldChar w:fldCharType="begin"/>
    </w:r>
    <w:r>
      <w:instrText xml:space="preserve"> STYLEREF "Document number" \* MERGEFORMAT </w:instrText>
    </w:r>
    <w:r>
      <w:fldChar w:fldCharType="separate"/>
    </w:r>
    <w:r w:rsidR="007273FB" w:rsidRPr="007273FB">
      <w:rPr>
        <w:bCs/>
      </w:rPr>
      <w:t>DraFT</w:t>
    </w:r>
    <w:r w:rsidR="007273FB">
      <w:t xml:space="preserve"> G1111-7</w:t>
    </w:r>
    <w:r>
      <w:fldChar w:fldCharType="end"/>
    </w:r>
    <w:r w:rsidR="00B52869" w:rsidRPr="00C907DF">
      <w:t xml:space="preserve"> </w:t>
    </w:r>
    <w:r w:rsidR="00B52869">
      <w:fldChar w:fldCharType="begin"/>
    </w:r>
    <w:r w:rsidR="00B52869">
      <w:instrText xml:space="preserve"> STYLEREF "Document name" \* MERGEFORMAT </w:instrText>
    </w:r>
    <w:r w:rsidR="00B52869">
      <w:fldChar w:fldCharType="separate"/>
    </w:r>
    <w:r w:rsidR="007273FB">
      <w:rPr>
        <w:b w:val="0"/>
        <w:bCs/>
      </w:rPr>
      <w:t>Error! No text of specified style in document.</w:t>
    </w:r>
    <w:r w:rsidR="00B52869">
      <w:rPr>
        <w:bCs/>
      </w:rPr>
      <w:fldChar w:fldCharType="end"/>
    </w:r>
  </w:p>
  <w:p w14:paraId="63904568" w14:textId="204F1D65" w:rsidR="00B52869" w:rsidRPr="00525922" w:rsidRDefault="00BE517A" w:rsidP="00827301">
    <w:pPr>
      <w:pStyle w:val="Footerportrait"/>
    </w:pPr>
    <w:r>
      <w:fldChar w:fldCharType="begin"/>
    </w:r>
    <w:r>
      <w:instrText xml:space="preserve"> STYLEREF "Edition number" \* MERGEFORMAT </w:instrText>
    </w:r>
    <w:r>
      <w:fldChar w:fldCharType="separate"/>
    </w:r>
    <w:r w:rsidR="007273FB">
      <w:t>Edition 1.0</w:t>
    </w:r>
    <w:r>
      <w:fldChar w:fldCharType="end"/>
    </w:r>
    <w:r w:rsidR="00B52869">
      <w:t xml:space="preserve"> </w:t>
    </w:r>
    <w:r>
      <w:fldChar w:fldCharType="begin"/>
    </w:r>
    <w:r>
      <w:instrText xml:space="preserve"> STYLEREF  MRN  \* MERGEFORMAT </w:instrText>
    </w:r>
    <w:r>
      <w:fldChar w:fldCharType="separate"/>
    </w:r>
    <w:r w:rsidR="007273FB">
      <w:t>urn:mrn:iala:pub:g1111-#(2’nd draft)</w:t>
    </w:r>
    <w:r>
      <w:fldChar w:fldCharType="end"/>
    </w:r>
    <w:r w:rsidR="00B52869" w:rsidRPr="00C907DF">
      <w:tab/>
    </w:r>
    <w:r w:rsidR="00B52869">
      <w:t xml:space="preserve">P </w:t>
    </w:r>
    <w:r w:rsidR="00B52869" w:rsidRPr="00C907DF">
      <w:rPr>
        <w:rStyle w:val="PageNumber"/>
        <w:szCs w:val="15"/>
      </w:rPr>
      <w:fldChar w:fldCharType="begin"/>
    </w:r>
    <w:r w:rsidR="00B52869" w:rsidRPr="00C907DF">
      <w:rPr>
        <w:rStyle w:val="PageNumber"/>
        <w:szCs w:val="15"/>
      </w:rPr>
      <w:instrText xml:space="preserve">PAGE  </w:instrText>
    </w:r>
    <w:r w:rsidR="00B52869" w:rsidRPr="00C907DF">
      <w:rPr>
        <w:rStyle w:val="PageNumber"/>
        <w:szCs w:val="15"/>
      </w:rPr>
      <w:fldChar w:fldCharType="separate"/>
    </w:r>
    <w:r w:rsidR="007715D6">
      <w:rPr>
        <w:rStyle w:val="PageNumber"/>
        <w:szCs w:val="15"/>
      </w:rPr>
      <w:t>3</w:t>
    </w:r>
    <w:r w:rsidR="00B5286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B52869" w:rsidRDefault="00B52869" w:rsidP="00C716E5">
    <w:pPr>
      <w:pStyle w:val="Footer"/>
    </w:pPr>
  </w:p>
  <w:p w14:paraId="663AE836" w14:textId="77777777" w:rsidR="00B52869" w:rsidRDefault="00B52869" w:rsidP="00C716E5">
    <w:pPr>
      <w:pStyle w:val="NoSpacing"/>
    </w:pPr>
  </w:p>
  <w:p w14:paraId="7CEB4BBC" w14:textId="18649D39" w:rsidR="00B52869" w:rsidRPr="00925B39" w:rsidRDefault="00BE517A" w:rsidP="00925B39">
    <w:pPr>
      <w:pStyle w:val="Footerportrait"/>
    </w:pPr>
    <w:r>
      <w:fldChar w:fldCharType="begin"/>
    </w:r>
    <w:r>
      <w:instrText xml:space="preserve"> STYLEREF "Document type" \* MERGEFORMAT </w:instrText>
    </w:r>
    <w:r>
      <w:fldChar w:fldCharType="separate"/>
    </w:r>
    <w:r w:rsidR="007273FB">
      <w:t>IALA Guideline</w:t>
    </w:r>
    <w:r>
      <w:fldChar w:fldCharType="end"/>
    </w:r>
    <w:r w:rsidR="00B52869" w:rsidRPr="00925B39">
      <w:t xml:space="preserve"> </w:t>
    </w:r>
    <w:r>
      <w:fldChar w:fldCharType="begin"/>
    </w:r>
    <w:r>
      <w:instrText xml:space="preserve"> STYLEREF "Document number" \* MERGEFORMAT </w:instrText>
    </w:r>
    <w:r>
      <w:fldChar w:fldCharType="separate"/>
    </w:r>
    <w:r w:rsidR="007273FB">
      <w:t>DraFT G1111-7</w:t>
    </w:r>
    <w:r>
      <w:fldChar w:fldCharType="end"/>
    </w:r>
    <w:r w:rsidR="00B52869" w:rsidRPr="00925B39">
      <w:t xml:space="preserve"> </w:t>
    </w:r>
    <w:r w:rsidR="00B52869">
      <w:fldChar w:fldCharType="begin"/>
    </w:r>
    <w:r w:rsidR="00B52869">
      <w:instrText xml:space="preserve"> STYLEREF "Document name" \* MERGEFORMAT </w:instrText>
    </w:r>
    <w:r w:rsidR="00B52869">
      <w:fldChar w:fldCharType="separate"/>
    </w:r>
    <w:r w:rsidR="007273FB">
      <w:rPr>
        <w:b w:val="0"/>
        <w:bCs/>
      </w:rPr>
      <w:t>Error! No text of specified style in document.</w:t>
    </w:r>
    <w:r w:rsidR="00B52869">
      <w:fldChar w:fldCharType="end"/>
    </w:r>
    <w:r w:rsidR="00B52869" w:rsidRPr="00925B39">
      <w:tab/>
    </w:r>
  </w:p>
  <w:p w14:paraId="69C56F9E" w14:textId="6587F656" w:rsidR="00B52869" w:rsidRPr="00C907DF" w:rsidRDefault="00BE517A" w:rsidP="00925B39">
    <w:pPr>
      <w:pStyle w:val="Footerportrait"/>
    </w:pPr>
    <w:r>
      <w:fldChar w:fldCharType="begin"/>
    </w:r>
    <w:r>
      <w:instrText xml:space="preserve"> STYLEREF "Edition number" \* MERGEFORMAT </w:instrText>
    </w:r>
    <w:r>
      <w:fldChar w:fldCharType="separate"/>
    </w:r>
    <w:r w:rsidR="007273FB">
      <w:t>Edition 1.0</w:t>
    </w:r>
    <w:r>
      <w:fldChar w:fldCharType="end"/>
    </w:r>
    <w:r w:rsidR="00B52869" w:rsidRPr="00925B39">
      <w:t xml:space="preserve">  </w:t>
    </w:r>
    <w:r>
      <w:fldChar w:fldCharType="begin"/>
    </w:r>
    <w:r>
      <w:instrText xml:space="preserve"> STYLEREF  MRN  \* MERGEFORMAT </w:instrText>
    </w:r>
    <w:r>
      <w:fldChar w:fldCharType="separate"/>
    </w:r>
    <w:r w:rsidR="007273FB">
      <w:t>urn:mrn:iala:pub:g1111-#(2’nd draft)</w:t>
    </w:r>
    <w:r>
      <w:fldChar w:fldCharType="end"/>
    </w:r>
    <w:r w:rsidR="00B52869">
      <w:tab/>
    </w:r>
    <w:r w:rsidR="00B52869">
      <w:rPr>
        <w:rStyle w:val="PageNumber"/>
        <w:szCs w:val="15"/>
      </w:rPr>
      <w:t xml:space="preserve">P </w:t>
    </w:r>
    <w:r w:rsidR="00B52869" w:rsidRPr="00C907DF">
      <w:rPr>
        <w:rStyle w:val="PageNumber"/>
        <w:szCs w:val="15"/>
      </w:rPr>
      <w:fldChar w:fldCharType="begin"/>
    </w:r>
    <w:r w:rsidR="00B52869" w:rsidRPr="00C907DF">
      <w:rPr>
        <w:rStyle w:val="PageNumber"/>
        <w:szCs w:val="15"/>
      </w:rPr>
      <w:instrText xml:space="preserve">PAGE  </w:instrText>
    </w:r>
    <w:r w:rsidR="00B52869" w:rsidRPr="00C907DF">
      <w:rPr>
        <w:rStyle w:val="PageNumber"/>
        <w:szCs w:val="15"/>
      </w:rPr>
      <w:fldChar w:fldCharType="separate"/>
    </w:r>
    <w:r w:rsidR="007715D6">
      <w:rPr>
        <w:rStyle w:val="PageNumber"/>
        <w:szCs w:val="15"/>
      </w:rPr>
      <w:t>10</w:t>
    </w:r>
    <w:r w:rsidR="00B5286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BFB22" w14:textId="77777777" w:rsidR="00BE517A" w:rsidRDefault="00BE517A" w:rsidP="003274DB">
      <w:r>
        <w:separator/>
      </w:r>
    </w:p>
    <w:p w14:paraId="14EDF848" w14:textId="77777777" w:rsidR="00BE517A" w:rsidRDefault="00BE517A"/>
  </w:footnote>
  <w:footnote w:type="continuationSeparator" w:id="0">
    <w:p w14:paraId="19AF080D" w14:textId="77777777" w:rsidR="00BE517A" w:rsidRDefault="00BE517A" w:rsidP="003274DB">
      <w:r>
        <w:continuationSeparator/>
      </w:r>
    </w:p>
    <w:p w14:paraId="6AD49324" w14:textId="77777777" w:rsidR="00BE517A" w:rsidRDefault="00BE51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B52869" w:rsidRDefault="00BE517A">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B52869" w:rsidRDefault="00B52869">
    <w:pPr>
      <w:pStyle w:val="Header"/>
    </w:pPr>
    <w:r>
      <w:rPr>
        <w:noProof/>
        <w:lang w:val="en-US"/>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B52869" w:rsidRDefault="00B52869"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B52869" w:rsidRDefault="00B52869"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B52869" w:rsidRPr="00667792" w:rsidRDefault="00B52869" w:rsidP="00667792">
    <w:pPr>
      <w:pStyle w:val="Header"/>
    </w:pPr>
    <w:r>
      <w:rPr>
        <w:noProof/>
        <w:lang w:val="en-US"/>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B52869" w:rsidRDefault="00B52869"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B52869" w:rsidRDefault="00B52869"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B52869" w:rsidRDefault="00B52869">
    <w:pPr>
      <w:pStyle w:val="Header"/>
    </w:pPr>
    <w:r>
      <w:rPr>
        <w:noProof/>
        <w:lang w:val="en-US"/>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B52869" w:rsidRDefault="00B52869"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B52869" w:rsidRDefault="00B52869"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329E8F60" w:rsidR="00B52869" w:rsidRDefault="00BE517A"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2869" w:rsidRPr="00442889">
      <w:rPr>
        <w:noProof/>
        <w:lang w:val="en-US"/>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13" w:author="Kevin Gregory" w:date="2022-01-21T11:15:00Z">
      <w:r w:rsidR="007273FB">
        <w:t>VTS51-13.3.2.11</w:t>
      </w:r>
    </w:ins>
    <w:del w:id="14" w:author="Kevin Gregory" w:date="2022-01-21T11:15:00Z">
      <w:r w:rsidR="00B52869" w:rsidDel="007273FB">
        <w:delText>VTS50-10.2.7.1</w:delText>
      </w:r>
    </w:del>
  </w:p>
  <w:p w14:paraId="77B6579F" w14:textId="77777777" w:rsidR="00B52869" w:rsidRDefault="00B52869" w:rsidP="00A87080">
    <w:pPr>
      <w:pStyle w:val="Header"/>
    </w:pPr>
  </w:p>
  <w:p w14:paraId="294C62FA" w14:textId="77777777" w:rsidR="00B52869" w:rsidRDefault="00B52869" w:rsidP="00A87080">
    <w:pPr>
      <w:pStyle w:val="Header"/>
    </w:pPr>
  </w:p>
  <w:p w14:paraId="36C3E9FB" w14:textId="379BEF4B" w:rsidR="00B52869" w:rsidRDefault="00B52869" w:rsidP="008747E0">
    <w:pPr>
      <w:pStyle w:val="Header"/>
    </w:pPr>
  </w:p>
  <w:p w14:paraId="14F42252" w14:textId="44972B31" w:rsidR="00B52869" w:rsidRDefault="00B52869" w:rsidP="008747E0">
    <w:pPr>
      <w:pStyle w:val="Header"/>
    </w:pPr>
  </w:p>
  <w:p w14:paraId="74D558FC" w14:textId="71A13805" w:rsidR="00B52869" w:rsidRDefault="00B52869" w:rsidP="008747E0">
    <w:pPr>
      <w:pStyle w:val="Header"/>
    </w:pPr>
    <w:r>
      <w:rPr>
        <w:noProof/>
        <w:lang w:val="en-US"/>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B52869" w:rsidRDefault="00B52869" w:rsidP="008747E0">
    <w:pPr>
      <w:pStyle w:val="Header"/>
    </w:pPr>
  </w:p>
  <w:p w14:paraId="2871141F" w14:textId="77777777" w:rsidR="00B52869" w:rsidRPr="00ED2A8D" w:rsidRDefault="00B52869" w:rsidP="00A87080">
    <w:pPr>
      <w:pStyle w:val="Header"/>
    </w:pPr>
  </w:p>
  <w:p w14:paraId="6AD2C8D3" w14:textId="2F3121C9" w:rsidR="00B52869" w:rsidRPr="00ED2A8D" w:rsidRDefault="00B5286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B52869" w:rsidRDefault="00BE517A">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2869">
      <w:rPr>
        <w:noProof/>
        <w:lang w:val="en-US"/>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B52869" w:rsidRDefault="00B52869">
    <w:pPr>
      <w:pStyle w:val="Header"/>
    </w:pPr>
  </w:p>
  <w:p w14:paraId="60B8593E" w14:textId="77777777" w:rsidR="00B52869" w:rsidRDefault="00B528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B52869" w:rsidRDefault="00BE517A">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B52869" w:rsidRPr="00ED2A8D" w:rsidRDefault="00BE517A"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2869">
      <w:rPr>
        <w:noProof/>
        <w:lang w:val="en-US"/>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52869">
      <w:tab/>
    </w:r>
  </w:p>
  <w:p w14:paraId="7AF193B0" w14:textId="77777777" w:rsidR="00B52869" w:rsidRPr="00ED2A8D" w:rsidRDefault="00B52869" w:rsidP="008747E0">
    <w:pPr>
      <w:pStyle w:val="Header"/>
    </w:pPr>
  </w:p>
  <w:p w14:paraId="20BBBC6D" w14:textId="77777777" w:rsidR="00B52869" w:rsidRDefault="00B52869" w:rsidP="008747E0">
    <w:pPr>
      <w:pStyle w:val="Header"/>
    </w:pPr>
  </w:p>
  <w:p w14:paraId="5D38743E" w14:textId="77777777" w:rsidR="00B52869" w:rsidRDefault="00B52869" w:rsidP="008747E0">
    <w:pPr>
      <w:pStyle w:val="Header"/>
    </w:pPr>
  </w:p>
  <w:p w14:paraId="59D055C6" w14:textId="77777777" w:rsidR="00B52869" w:rsidRDefault="00B52869" w:rsidP="008747E0">
    <w:pPr>
      <w:pStyle w:val="Header"/>
    </w:pPr>
  </w:p>
  <w:p w14:paraId="2877724F" w14:textId="77777777" w:rsidR="00B52869" w:rsidRPr="00441393" w:rsidRDefault="00B52869" w:rsidP="00441393">
    <w:pPr>
      <w:pStyle w:val="Contents"/>
    </w:pPr>
    <w:r>
      <w:t>DOCUMENT REVISION</w:t>
    </w:r>
  </w:p>
  <w:p w14:paraId="09691153" w14:textId="77777777" w:rsidR="00B52869" w:rsidRPr="00ED2A8D" w:rsidRDefault="00B52869" w:rsidP="008747E0">
    <w:pPr>
      <w:pStyle w:val="Header"/>
    </w:pPr>
  </w:p>
  <w:p w14:paraId="1ECA61B7" w14:textId="77777777" w:rsidR="00B52869" w:rsidRPr="00AC33A2" w:rsidRDefault="00B5286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B52869" w:rsidRDefault="00BE517A">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B52869" w:rsidRDefault="00BE517A">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B52869" w:rsidRPr="00ED2A8D" w:rsidRDefault="00BE517A"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2869">
      <w:rPr>
        <w:noProof/>
        <w:lang w:val="en-US"/>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B52869" w:rsidRPr="00ED2A8D" w:rsidRDefault="00B52869" w:rsidP="008747E0">
    <w:pPr>
      <w:pStyle w:val="Header"/>
    </w:pPr>
  </w:p>
  <w:p w14:paraId="15D53F0E" w14:textId="77777777" w:rsidR="00B52869" w:rsidRDefault="00B52869" w:rsidP="008747E0">
    <w:pPr>
      <w:pStyle w:val="Header"/>
    </w:pPr>
  </w:p>
  <w:p w14:paraId="30E0B82E" w14:textId="77777777" w:rsidR="00B52869" w:rsidRDefault="00B52869" w:rsidP="008747E0">
    <w:pPr>
      <w:pStyle w:val="Header"/>
    </w:pPr>
  </w:p>
  <w:p w14:paraId="38068A1D" w14:textId="77777777" w:rsidR="00B52869" w:rsidRDefault="00B52869" w:rsidP="008747E0">
    <w:pPr>
      <w:pStyle w:val="Header"/>
    </w:pPr>
  </w:p>
  <w:p w14:paraId="6DED465C" w14:textId="77777777" w:rsidR="00B52869" w:rsidRPr="00441393" w:rsidRDefault="00B52869" w:rsidP="00441393">
    <w:pPr>
      <w:pStyle w:val="Contents"/>
    </w:pPr>
    <w:r>
      <w:t>CONTENTS</w:t>
    </w:r>
  </w:p>
  <w:p w14:paraId="42B130BB" w14:textId="77777777" w:rsidR="00B52869" w:rsidRDefault="00B52869" w:rsidP="0078486B">
    <w:pPr>
      <w:pStyle w:val="Header"/>
      <w:spacing w:line="140" w:lineRule="exact"/>
    </w:pPr>
  </w:p>
  <w:p w14:paraId="22A752C6" w14:textId="77777777" w:rsidR="00B52869" w:rsidRPr="00AC33A2" w:rsidRDefault="00B52869"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97DEE34" w:rsidR="00B52869" w:rsidRPr="00ED2A8D" w:rsidRDefault="00BE517A"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52869">
      <w:rPr>
        <w:noProof/>
        <w:lang w:val="en-US"/>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B52869" w:rsidRPr="00ED2A8D" w:rsidRDefault="00B52869" w:rsidP="00C716E5">
    <w:pPr>
      <w:pStyle w:val="Header"/>
    </w:pPr>
  </w:p>
  <w:p w14:paraId="30E6C01B" w14:textId="77777777" w:rsidR="00B52869" w:rsidRDefault="00B52869" w:rsidP="00C716E5">
    <w:pPr>
      <w:pStyle w:val="Header"/>
    </w:pPr>
  </w:p>
  <w:p w14:paraId="1F64AB92" w14:textId="77777777" w:rsidR="00B52869" w:rsidRDefault="00B52869" w:rsidP="00C716E5">
    <w:pPr>
      <w:pStyle w:val="Header"/>
    </w:pPr>
  </w:p>
  <w:p w14:paraId="7416B8C2" w14:textId="77777777" w:rsidR="00B52869" w:rsidRDefault="00B52869" w:rsidP="00C716E5">
    <w:pPr>
      <w:pStyle w:val="Header"/>
    </w:pPr>
  </w:p>
  <w:p w14:paraId="26BAD793" w14:textId="77777777" w:rsidR="00B52869" w:rsidRPr="00441393" w:rsidRDefault="00B52869" w:rsidP="00C716E5">
    <w:pPr>
      <w:pStyle w:val="Contents"/>
    </w:pPr>
    <w:r>
      <w:t>CONTENTS</w:t>
    </w:r>
  </w:p>
  <w:p w14:paraId="68ECE7DC" w14:textId="77777777" w:rsidR="00B52869" w:rsidRPr="00ED2A8D" w:rsidRDefault="00B52869" w:rsidP="00C716E5">
    <w:pPr>
      <w:pStyle w:val="Header"/>
    </w:pPr>
  </w:p>
  <w:p w14:paraId="6387CB5F" w14:textId="77777777" w:rsidR="00B52869" w:rsidRPr="00AC33A2" w:rsidRDefault="00B52869" w:rsidP="00C716E5">
    <w:pPr>
      <w:pStyle w:val="Header"/>
      <w:spacing w:line="140" w:lineRule="exact"/>
    </w:pPr>
  </w:p>
  <w:p w14:paraId="6B91DD4A" w14:textId="77777777" w:rsidR="00B52869" w:rsidRDefault="00B52869">
    <w:pPr>
      <w:pStyle w:val="Header"/>
    </w:pPr>
    <w:r>
      <w:rPr>
        <w:noProof/>
        <w:lang w:val="en-US"/>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EC5527"/>
    <w:multiLevelType w:val="hybridMultilevel"/>
    <w:tmpl w:val="B7560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AB4D84"/>
    <w:multiLevelType w:val="multilevel"/>
    <w:tmpl w:val="178258C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7"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8"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44"/>
  </w:num>
  <w:num w:numId="3">
    <w:abstractNumId w:val="5"/>
  </w:num>
  <w:num w:numId="4">
    <w:abstractNumId w:val="12"/>
  </w:num>
  <w:num w:numId="5">
    <w:abstractNumId w:val="7"/>
  </w:num>
  <w:num w:numId="6">
    <w:abstractNumId w:val="11"/>
  </w:num>
  <w:num w:numId="7">
    <w:abstractNumId w:val="4"/>
  </w:num>
  <w:num w:numId="8">
    <w:abstractNumId w:val="10"/>
  </w:num>
  <w:num w:numId="9">
    <w:abstractNumId w:val="0"/>
  </w:num>
  <w:num w:numId="10">
    <w:abstractNumId w:val="8"/>
  </w:num>
  <w:num w:numId="11">
    <w:abstractNumId w:val="9"/>
  </w:num>
  <w:num w:numId="12">
    <w:abstractNumId w:val="31"/>
  </w:num>
  <w:num w:numId="13">
    <w:abstractNumId w:val="18"/>
  </w:num>
  <w:num w:numId="14">
    <w:abstractNumId w:val="25"/>
  </w:num>
  <w:num w:numId="15">
    <w:abstractNumId w:val="44"/>
  </w:num>
  <w:num w:numId="16">
    <w:abstractNumId w:val="39"/>
  </w:num>
  <w:num w:numId="17">
    <w:abstractNumId w:val="43"/>
  </w:num>
  <w:num w:numId="18">
    <w:abstractNumId w:val="36"/>
  </w:num>
  <w:num w:numId="19">
    <w:abstractNumId w:val="34"/>
  </w:num>
  <w:num w:numId="20">
    <w:abstractNumId w:val="15"/>
  </w:num>
  <w:num w:numId="21">
    <w:abstractNumId w:val="14"/>
  </w:num>
  <w:num w:numId="22">
    <w:abstractNumId w:val="9"/>
    <w:lvlOverride w:ilvl="0">
      <w:startOverride w:val="1"/>
    </w:lvlOverride>
  </w:num>
  <w:num w:numId="23">
    <w:abstractNumId w:val="26"/>
  </w:num>
  <w:num w:numId="24">
    <w:abstractNumId w:val="38"/>
  </w:num>
  <w:num w:numId="25">
    <w:abstractNumId w:val="24"/>
  </w:num>
  <w:num w:numId="26">
    <w:abstractNumId w:val="35"/>
  </w:num>
  <w:num w:numId="27">
    <w:abstractNumId w:val="1"/>
  </w:num>
  <w:num w:numId="28">
    <w:abstractNumId w:val="28"/>
  </w:num>
  <w:num w:numId="29">
    <w:abstractNumId w:val="20"/>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6"/>
  </w:num>
  <w:num w:numId="33">
    <w:abstractNumId w:val="13"/>
  </w:num>
  <w:num w:numId="34">
    <w:abstractNumId w:val="42"/>
  </w:num>
  <w:num w:numId="35">
    <w:abstractNumId w:val="21"/>
  </w:num>
  <w:num w:numId="36">
    <w:abstractNumId w:val="25"/>
  </w:num>
  <w:num w:numId="37">
    <w:abstractNumId w:val="22"/>
  </w:num>
  <w:num w:numId="38">
    <w:abstractNumId w:val="34"/>
  </w:num>
  <w:num w:numId="39">
    <w:abstractNumId w:val="34"/>
  </w:num>
  <w:num w:numId="40">
    <w:abstractNumId w:val="34"/>
  </w:num>
  <w:num w:numId="41">
    <w:abstractNumId w:val="37"/>
  </w:num>
  <w:num w:numId="42">
    <w:abstractNumId w:val="6"/>
  </w:num>
  <w:num w:numId="43">
    <w:abstractNumId w:val="2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25"/>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num>
  <w:num w:numId="51">
    <w:abstractNumId w:val="30"/>
  </w:num>
  <w:num w:numId="52">
    <w:abstractNumId w:val="2"/>
  </w:num>
  <w:num w:numId="53">
    <w:abstractNumId w:val="19"/>
  </w:num>
  <w:num w:numId="54">
    <w:abstractNumId w:val="17"/>
  </w:num>
  <w:num w:numId="55">
    <w:abstractNumId w:val="23"/>
  </w:num>
  <w:num w:numId="56">
    <w:abstractNumId w:val="33"/>
  </w:num>
  <w:num w:numId="57">
    <w:abstractNumId w:val="29"/>
  </w:num>
  <w:num w:numId="58">
    <w:abstractNumId w:val="41"/>
  </w:num>
  <w:num w:numId="59">
    <w:abstractNumId w:val="3"/>
  </w:num>
  <w:num w:numId="60">
    <w:abstractNumId w:val="27"/>
  </w:num>
  <w:num w:numId="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nn, Karen">
    <w15:presenceInfo w15:providerId="None" w15:userId="Dunn, Karen"/>
  </w15:person>
  <w15:person w15:author="Jens Chr. Pedersen">
    <w15:presenceInfo w15:providerId="AD" w15:userId="S::jcp@terma.com::789c19d7-1ced-4d14-a7ed-82d84115baa3"/>
  </w15:person>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102C1"/>
    <w:rsid w:val="00013C2C"/>
    <w:rsid w:val="0001429A"/>
    <w:rsid w:val="0001616D"/>
    <w:rsid w:val="00016839"/>
    <w:rsid w:val="000174F9"/>
    <w:rsid w:val="00021B61"/>
    <w:rsid w:val="000249C2"/>
    <w:rsid w:val="000258F6"/>
    <w:rsid w:val="00026453"/>
    <w:rsid w:val="00027B36"/>
    <w:rsid w:val="000332ED"/>
    <w:rsid w:val="0003449E"/>
    <w:rsid w:val="00035E1F"/>
    <w:rsid w:val="000379A7"/>
    <w:rsid w:val="00040EB8"/>
    <w:rsid w:val="0004181D"/>
    <w:rsid w:val="000418CA"/>
    <w:rsid w:val="0004255E"/>
    <w:rsid w:val="000429B5"/>
    <w:rsid w:val="00044075"/>
    <w:rsid w:val="000467D0"/>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2D51"/>
    <w:rsid w:val="00097619"/>
    <w:rsid w:val="000A27A8"/>
    <w:rsid w:val="000A3914"/>
    <w:rsid w:val="000A4F41"/>
    <w:rsid w:val="000A59C0"/>
    <w:rsid w:val="000A5D98"/>
    <w:rsid w:val="000A78A9"/>
    <w:rsid w:val="000B2356"/>
    <w:rsid w:val="000B468E"/>
    <w:rsid w:val="000B577B"/>
    <w:rsid w:val="000B583F"/>
    <w:rsid w:val="000C2133"/>
    <w:rsid w:val="000C2857"/>
    <w:rsid w:val="000C288C"/>
    <w:rsid w:val="000C711B"/>
    <w:rsid w:val="000D14CE"/>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7755"/>
    <w:rsid w:val="00147EE0"/>
    <w:rsid w:val="001535C6"/>
    <w:rsid w:val="001547F9"/>
    <w:rsid w:val="001607D8"/>
    <w:rsid w:val="00160895"/>
    <w:rsid w:val="00161325"/>
    <w:rsid w:val="00161401"/>
    <w:rsid w:val="00162612"/>
    <w:rsid w:val="001635F3"/>
    <w:rsid w:val="00163FDD"/>
    <w:rsid w:val="001659D8"/>
    <w:rsid w:val="001718B2"/>
    <w:rsid w:val="00176BB8"/>
    <w:rsid w:val="00182B9C"/>
    <w:rsid w:val="00184427"/>
    <w:rsid w:val="00186FED"/>
    <w:rsid w:val="001875B1"/>
    <w:rsid w:val="00191120"/>
    <w:rsid w:val="0019173E"/>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E570F"/>
    <w:rsid w:val="001F0E82"/>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6AE1"/>
    <w:rsid w:val="0029793F"/>
    <w:rsid w:val="00297AF0"/>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13B4B"/>
    <w:rsid w:val="00313D85"/>
    <w:rsid w:val="003151E9"/>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49C4"/>
    <w:rsid w:val="00356472"/>
    <w:rsid w:val="0035773D"/>
    <w:rsid w:val="00361096"/>
    <w:rsid w:val="003621C3"/>
    <w:rsid w:val="00362816"/>
    <w:rsid w:val="0036382D"/>
    <w:rsid w:val="0036495B"/>
    <w:rsid w:val="00371BDD"/>
    <w:rsid w:val="00374CD6"/>
    <w:rsid w:val="00380350"/>
    <w:rsid w:val="00380B4E"/>
    <w:rsid w:val="00380F88"/>
    <w:rsid w:val="003816E4"/>
    <w:rsid w:val="00381F7A"/>
    <w:rsid w:val="00382865"/>
    <w:rsid w:val="00382C28"/>
    <w:rsid w:val="0038597C"/>
    <w:rsid w:val="00390546"/>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25D97"/>
    <w:rsid w:val="00430A42"/>
    <w:rsid w:val="004328EE"/>
    <w:rsid w:val="00432C05"/>
    <w:rsid w:val="00435517"/>
    <w:rsid w:val="0043568B"/>
    <w:rsid w:val="00440379"/>
    <w:rsid w:val="00441393"/>
    <w:rsid w:val="004441F8"/>
    <w:rsid w:val="00447CF0"/>
    <w:rsid w:val="004527BB"/>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BBB"/>
    <w:rsid w:val="004E0DBB"/>
    <w:rsid w:val="004E1D57"/>
    <w:rsid w:val="004E2F16"/>
    <w:rsid w:val="004F1F6E"/>
    <w:rsid w:val="004F2AA4"/>
    <w:rsid w:val="004F4AAE"/>
    <w:rsid w:val="004F5930"/>
    <w:rsid w:val="004F6196"/>
    <w:rsid w:val="00503044"/>
    <w:rsid w:val="00503992"/>
    <w:rsid w:val="005051B1"/>
    <w:rsid w:val="00523666"/>
    <w:rsid w:val="00525922"/>
    <w:rsid w:val="00526234"/>
    <w:rsid w:val="00534F34"/>
    <w:rsid w:val="0053692E"/>
    <w:rsid w:val="005378A6"/>
    <w:rsid w:val="00540D36"/>
    <w:rsid w:val="00541ED1"/>
    <w:rsid w:val="00547837"/>
    <w:rsid w:val="005524FC"/>
    <w:rsid w:val="00553FE0"/>
    <w:rsid w:val="0055469A"/>
    <w:rsid w:val="00557434"/>
    <w:rsid w:val="0056452A"/>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036F6"/>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C1376"/>
    <w:rsid w:val="006C48F9"/>
    <w:rsid w:val="006C5026"/>
    <w:rsid w:val="006D2085"/>
    <w:rsid w:val="006E0E7D"/>
    <w:rsid w:val="006E10BF"/>
    <w:rsid w:val="006E1A11"/>
    <w:rsid w:val="006E32DB"/>
    <w:rsid w:val="006F11F3"/>
    <w:rsid w:val="006F1C14"/>
    <w:rsid w:val="006F4B80"/>
    <w:rsid w:val="006F7140"/>
    <w:rsid w:val="007019D2"/>
    <w:rsid w:val="00703A6A"/>
    <w:rsid w:val="00710B90"/>
    <w:rsid w:val="00716B74"/>
    <w:rsid w:val="00722236"/>
    <w:rsid w:val="00723824"/>
    <w:rsid w:val="00725CCA"/>
    <w:rsid w:val="0072737A"/>
    <w:rsid w:val="007273FB"/>
    <w:rsid w:val="007302BB"/>
    <w:rsid w:val="00730DA8"/>
    <w:rsid w:val="007311E7"/>
    <w:rsid w:val="007313A4"/>
    <w:rsid w:val="00731DEE"/>
    <w:rsid w:val="0073334B"/>
    <w:rsid w:val="00734BC6"/>
    <w:rsid w:val="0074084C"/>
    <w:rsid w:val="0074623B"/>
    <w:rsid w:val="00750009"/>
    <w:rsid w:val="007541D3"/>
    <w:rsid w:val="007577D7"/>
    <w:rsid w:val="00760004"/>
    <w:rsid w:val="00767B1A"/>
    <w:rsid w:val="00770402"/>
    <w:rsid w:val="007715D6"/>
    <w:rsid w:val="007715E8"/>
    <w:rsid w:val="00776004"/>
    <w:rsid w:val="00777956"/>
    <w:rsid w:val="00782C5D"/>
    <w:rsid w:val="0078486B"/>
    <w:rsid w:val="00785A39"/>
    <w:rsid w:val="00787D8A"/>
    <w:rsid w:val="00790277"/>
    <w:rsid w:val="007909A3"/>
    <w:rsid w:val="00790D54"/>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1036"/>
    <w:rsid w:val="007C465E"/>
    <w:rsid w:val="007C518B"/>
    <w:rsid w:val="007D1805"/>
    <w:rsid w:val="007D2107"/>
    <w:rsid w:val="007D3A42"/>
    <w:rsid w:val="007D5895"/>
    <w:rsid w:val="007D77AB"/>
    <w:rsid w:val="007E28D0"/>
    <w:rsid w:val="007E30DF"/>
    <w:rsid w:val="007E3F2D"/>
    <w:rsid w:val="007E7DBB"/>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0DEC"/>
    <w:rsid w:val="00854BCE"/>
    <w:rsid w:val="00857346"/>
    <w:rsid w:val="00863811"/>
    <w:rsid w:val="00865532"/>
    <w:rsid w:val="00867686"/>
    <w:rsid w:val="008700C4"/>
    <w:rsid w:val="008737D3"/>
    <w:rsid w:val="00874179"/>
    <w:rsid w:val="008747E0"/>
    <w:rsid w:val="00876841"/>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77D86"/>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6B98"/>
    <w:rsid w:val="009E16EC"/>
    <w:rsid w:val="009E1F25"/>
    <w:rsid w:val="009E433C"/>
    <w:rsid w:val="009E4A4D"/>
    <w:rsid w:val="009E6578"/>
    <w:rsid w:val="009F081F"/>
    <w:rsid w:val="009F4A19"/>
    <w:rsid w:val="00A04281"/>
    <w:rsid w:val="00A06A0E"/>
    <w:rsid w:val="00A06A3D"/>
    <w:rsid w:val="00A10EBA"/>
    <w:rsid w:val="00A11128"/>
    <w:rsid w:val="00A13E56"/>
    <w:rsid w:val="00A15050"/>
    <w:rsid w:val="00A179F2"/>
    <w:rsid w:val="00A227BF"/>
    <w:rsid w:val="00A23CAC"/>
    <w:rsid w:val="00A24838"/>
    <w:rsid w:val="00A2743E"/>
    <w:rsid w:val="00A3074A"/>
    <w:rsid w:val="00A30894"/>
    <w:rsid w:val="00A30C33"/>
    <w:rsid w:val="00A40DDA"/>
    <w:rsid w:val="00A41078"/>
    <w:rsid w:val="00A4308C"/>
    <w:rsid w:val="00A44836"/>
    <w:rsid w:val="00A478FA"/>
    <w:rsid w:val="00A47F37"/>
    <w:rsid w:val="00A524B5"/>
    <w:rsid w:val="00A5433D"/>
    <w:rsid w:val="00A549B3"/>
    <w:rsid w:val="00A56184"/>
    <w:rsid w:val="00A579A4"/>
    <w:rsid w:val="00A642EB"/>
    <w:rsid w:val="00A67954"/>
    <w:rsid w:val="00A67A06"/>
    <w:rsid w:val="00A70034"/>
    <w:rsid w:val="00A72893"/>
    <w:rsid w:val="00A72ED7"/>
    <w:rsid w:val="00A8083F"/>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502FF"/>
    <w:rsid w:val="00B509DD"/>
    <w:rsid w:val="00B50B90"/>
    <w:rsid w:val="00B50E28"/>
    <w:rsid w:val="00B52869"/>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2310"/>
    <w:rsid w:val="00BC251F"/>
    <w:rsid w:val="00BC27F6"/>
    <w:rsid w:val="00BC39F4"/>
    <w:rsid w:val="00BC7FE0"/>
    <w:rsid w:val="00BD150C"/>
    <w:rsid w:val="00BD1587"/>
    <w:rsid w:val="00BD6A20"/>
    <w:rsid w:val="00BD7EE1"/>
    <w:rsid w:val="00BE517A"/>
    <w:rsid w:val="00BE5568"/>
    <w:rsid w:val="00BE5764"/>
    <w:rsid w:val="00BE7E9D"/>
    <w:rsid w:val="00BF0A05"/>
    <w:rsid w:val="00BF1358"/>
    <w:rsid w:val="00BF490C"/>
    <w:rsid w:val="00C0106D"/>
    <w:rsid w:val="00C03F1F"/>
    <w:rsid w:val="00C06FEA"/>
    <w:rsid w:val="00C116BE"/>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6F30"/>
    <w:rsid w:val="00C773D9"/>
    <w:rsid w:val="00C80307"/>
    <w:rsid w:val="00C80ACE"/>
    <w:rsid w:val="00C80B0C"/>
    <w:rsid w:val="00C81162"/>
    <w:rsid w:val="00C82EC7"/>
    <w:rsid w:val="00C83258"/>
    <w:rsid w:val="00C83666"/>
    <w:rsid w:val="00C84389"/>
    <w:rsid w:val="00C843AC"/>
    <w:rsid w:val="00C870B5"/>
    <w:rsid w:val="00C907DF"/>
    <w:rsid w:val="00C91630"/>
    <w:rsid w:val="00C9431D"/>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1E5C"/>
    <w:rsid w:val="00CC204C"/>
    <w:rsid w:val="00CC27DE"/>
    <w:rsid w:val="00CC35EF"/>
    <w:rsid w:val="00CC5048"/>
    <w:rsid w:val="00CC6246"/>
    <w:rsid w:val="00CC773D"/>
    <w:rsid w:val="00CD0232"/>
    <w:rsid w:val="00CD5ADE"/>
    <w:rsid w:val="00CD6DE8"/>
    <w:rsid w:val="00CE46A5"/>
    <w:rsid w:val="00CE5E46"/>
    <w:rsid w:val="00CF10E3"/>
    <w:rsid w:val="00CF49CC"/>
    <w:rsid w:val="00D04F0B"/>
    <w:rsid w:val="00D12274"/>
    <w:rsid w:val="00D1463A"/>
    <w:rsid w:val="00D14B6E"/>
    <w:rsid w:val="00D17BEE"/>
    <w:rsid w:val="00D252C9"/>
    <w:rsid w:val="00D270FA"/>
    <w:rsid w:val="00D30451"/>
    <w:rsid w:val="00D32DDF"/>
    <w:rsid w:val="00D36206"/>
    <w:rsid w:val="00D3700C"/>
    <w:rsid w:val="00D41940"/>
    <w:rsid w:val="00D55405"/>
    <w:rsid w:val="00D603BF"/>
    <w:rsid w:val="00D638E0"/>
    <w:rsid w:val="00D64882"/>
    <w:rsid w:val="00D653B1"/>
    <w:rsid w:val="00D740A5"/>
    <w:rsid w:val="00D74AE1"/>
    <w:rsid w:val="00D75D42"/>
    <w:rsid w:val="00D80A15"/>
    <w:rsid w:val="00D80B20"/>
    <w:rsid w:val="00D82418"/>
    <w:rsid w:val="00D865A8"/>
    <w:rsid w:val="00D9012A"/>
    <w:rsid w:val="00D92C2D"/>
    <w:rsid w:val="00D9361E"/>
    <w:rsid w:val="00D93FE3"/>
    <w:rsid w:val="00D94F38"/>
    <w:rsid w:val="00DA005A"/>
    <w:rsid w:val="00DA17CD"/>
    <w:rsid w:val="00DB0330"/>
    <w:rsid w:val="00DB25B3"/>
    <w:rsid w:val="00DB7F32"/>
    <w:rsid w:val="00DC18F1"/>
    <w:rsid w:val="00DC1C10"/>
    <w:rsid w:val="00DC6BC9"/>
    <w:rsid w:val="00DC6F92"/>
    <w:rsid w:val="00DD06A1"/>
    <w:rsid w:val="00DD60F2"/>
    <w:rsid w:val="00DD6921"/>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50222"/>
    <w:rsid w:val="00F50B5A"/>
    <w:rsid w:val="00F52277"/>
    <w:rsid w:val="00F527AC"/>
    <w:rsid w:val="00F5503F"/>
    <w:rsid w:val="00F55AD7"/>
    <w:rsid w:val="00F6165F"/>
    <w:rsid w:val="00F61D83"/>
    <w:rsid w:val="00F636EF"/>
    <w:rsid w:val="00F646CB"/>
    <w:rsid w:val="00F64BE0"/>
    <w:rsid w:val="00F65DD1"/>
    <w:rsid w:val="00F707B3"/>
    <w:rsid w:val="00F71135"/>
    <w:rsid w:val="00F71188"/>
    <w:rsid w:val="00F730DC"/>
    <w:rsid w:val="00F741EE"/>
    <w:rsid w:val="00F74309"/>
    <w:rsid w:val="00F8259B"/>
    <w:rsid w:val="00F828E7"/>
    <w:rsid w:val="00F82C35"/>
    <w:rsid w:val="00F83068"/>
    <w:rsid w:val="00F85080"/>
    <w:rsid w:val="00F85647"/>
    <w:rsid w:val="00F90461"/>
    <w:rsid w:val="00F91B03"/>
    <w:rsid w:val="00F91EE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DD6921"/>
    <w:pPr>
      <w:tabs>
        <w:tab w:val="right" w:leader="dot" w:pos="9781"/>
      </w:tabs>
      <w:spacing w:after="40" w:line="300" w:lineRule="atLeast"/>
      <w:ind w:left="709" w:right="425" w:hanging="709"/>
      <w:pPrChange w:id="0" w:author="Dunn, Karen" w:date="2021-09-26T20:39:00Z">
        <w:pPr>
          <w:tabs>
            <w:tab w:val="right" w:leader="dot" w:pos="9781"/>
          </w:tabs>
          <w:spacing w:after="40" w:line="300" w:lineRule="atLeast"/>
          <w:ind w:left="709" w:right="425" w:hanging="709"/>
        </w:pPr>
      </w:pPrChange>
    </w:pPr>
    <w:rPr>
      <w:noProof/>
      <w:color w:val="00558C" w:themeColor="accent1"/>
      <w:sz w:val="22"/>
      <w:rPrChange w:id="0" w:author="Dunn, Karen" w:date="2021-09-26T20:39:00Z">
        <w:rPr>
          <w:rFonts w:asciiTheme="minorHAnsi" w:eastAsiaTheme="minorHAnsi" w:hAnsiTheme="minorHAnsi" w:cstheme="minorBidi"/>
          <w:noProof/>
          <w:color w:val="00558C" w:themeColor="accent1"/>
          <w:sz w:val="22"/>
          <w:szCs w:val="22"/>
          <w:lang w:val="en-GB" w:eastAsia="en-US" w:bidi="ar-SA"/>
        </w:rPr>
      </w:rPrChange>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3"/>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5"/>
      </w:numPr>
      <w:tabs>
        <w:tab w:val="left" w:pos="851"/>
      </w:tabs>
    </w:pPr>
    <w:rPr>
      <w:b w:val="0"/>
      <w:u w:val="none"/>
    </w:rPr>
  </w:style>
  <w:style w:type="paragraph" w:styleId="ListNumber">
    <w:name w:val="List Number"/>
    <w:basedOn w:val="Normal"/>
    <w:semiHidden/>
    <w:rsid w:val="006E10BF"/>
    <w:pPr>
      <w:numPr>
        <w:numId w:val="9"/>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1"/>
      </w:numPr>
      <w:jc w:val="center"/>
    </w:pPr>
    <w:rPr>
      <w:i/>
      <w:color w:val="00558C"/>
      <w:lang w:eastAsia="en-GB"/>
    </w:rPr>
  </w:style>
  <w:style w:type="paragraph" w:customStyle="1" w:styleId="Figurecaption">
    <w:name w:val="Figure caption"/>
    <w:basedOn w:val="Caption"/>
    <w:next w:val="Normal"/>
    <w:qFormat/>
    <w:rsid w:val="00DD69FB"/>
    <w:pPr>
      <w:numPr>
        <w:numId w:val="8"/>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2"/>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3"/>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FA8CB-05B4-4427-945F-67719D7F5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0EBCE7-C6BD-4BDD-BB07-C3D2D7378069}">
  <ds:schemaRefs>
    <ds:schemaRef ds:uri="http://schemas.openxmlformats.org/officeDocument/2006/bibliography"/>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2377</Words>
  <Characters>13553</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15899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Kevin Gregory</cp:lastModifiedBy>
  <cp:revision>2</cp:revision>
  <cp:lastPrinted>2020-11-25T08:30:00Z</cp:lastPrinted>
  <dcterms:created xsi:type="dcterms:W3CDTF">2022-01-21T11:15:00Z</dcterms:created>
  <dcterms:modified xsi:type="dcterms:W3CDTF">2022-01-21T11:15:00Z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ies>
</file>